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2E2BED" w14:textId="77777777" w:rsidR="000719BB" w:rsidRDefault="000719BB" w:rsidP="006C2343">
      <w:pPr>
        <w:pStyle w:val="Titul2"/>
      </w:pPr>
    </w:p>
    <w:p w14:paraId="4F580B53" w14:textId="77777777" w:rsidR="00826B7B" w:rsidRDefault="00826B7B" w:rsidP="006C2343">
      <w:pPr>
        <w:pStyle w:val="Titul2"/>
      </w:pPr>
    </w:p>
    <w:p w14:paraId="7FB73C06" w14:textId="77777777" w:rsidR="000008ED" w:rsidRPr="000719BB" w:rsidRDefault="000008ED" w:rsidP="006C2343">
      <w:pPr>
        <w:pStyle w:val="Titul2"/>
      </w:pPr>
      <w:r>
        <w:t>Díl 4</w:t>
      </w:r>
    </w:p>
    <w:p w14:paraId="3386C052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538CD34B" w14:textId="77777777" w:rsidR="00AD0C7B" w:rsidRDefault="00AD0C7B" w:rsidP="00AD0C7B">
      <w:pPr>
        <w:pStyle w:val="Titul2"/>
      </w:pPr>
    </w:p>
    <w:p w14:paraId="5C92C55A" w14:textId="77777777" w:rsidR="000008ED" w:rsidRDefault="000008ED" w:rsidP="00AD0C7B">
      <w:pPr>
        <w:pStyle w:val="Titul2"/>
      </w:pPr>
      <w:r>
        <w:t>Část 1</w:t>
      </w:r>
    </w:p>
    <w:p w14:paraId="05A9F720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647A298A" w14:textId="77777777" w:rsidR="00AD0C7B" w:rsidRDefault="00AD0C7B" w:rsidP="00EB46E5">
      <w:pPr>
        <w:pStyle w:val="Titul2"/>
      </w:pPr>
    </w:p>
    <w:bookmarkStart w:id="0" w:name="_GoBack" w:displacedByCustomXml="next"/>
    <w:bookmarkEnd w:id="0" w:displacedByCustomXml="next"/>
    <w:sdt>
      <w:sdtPr>
        <w:rPr>
          <w:rStyle w:val="Nzevakce"/>
          <w:rPrChange w:id="1" w:author="Znamenaný Zdeněk, Ing." w:date="2024-11-26T09:58:00Z">
            <w:rPr>
              <w:rStyle w:val="Nzevakce"/>
              <w:highlight w:val="green"/>
            </w:rPr>
          </w:rPrChange>
        </w:rPr>
        <w:alias w:val="Název akce - VYplnit pole - přenese se do zápatí"/>
        <w:tag w:val="Název akce"/>
        <w:id w:val="1889687308"/>
        <w:placeholder>
          <w:docPart w:val="6D464D0CDE864AAFB9F2B3969F7DC7B4"/>
        </w:placeholder>
        <w:text/>
      </w:sdtPr>
      <w:sdtEndPr>
        <w:rPr>
          <w:rStyle w:val="Standardnpsmoodstavce"/>
          <w:b w:val="0"/>
          <w:sz w:val="24"/>
          <w:rPrChange w:id="2" w:author="Znamenaný Zdeněk, Ing." w:date="2024-11-26T09:58:00Z">
            <w:rPr>
              <w:rStyle w:val="Nzevakce"/>
            </w:rPr>
          </w:rPrChange>
        </w:rPr>
      </w:sdtEndPr>
      <w:sdtContent>
        <w:p w14:paraId="3D9885B3" w14:textId="7AAC2ED8" w:rsidR="00CF0EF4" w:rsidRPr="009C1A54" w:rsidRDefault="001018A1" w:rsidP="00CF0EF4">
          <w:pPr>
            <w:pStyle w:val="Tituldatum"/>
            <w:rPr>
              <w:rPrChange w:id="3" w:author="Znamenaný Zdeněk, Ing." w:date="2024-11-26T09:58:00Z">
                <w:rPr/>
              </w:rPrChange>
            </w:rPr>
          </w:pPr>
          <w:del w:id="4" w:author="Znamenaný Zdeněk, Ing." w:date="2024-08-26T07:28:00Z">
            <w:r w:rsidRPr="009C1A54" w:rsidDel="001018A1">
              <w:rPr>
                <w:rStyle w:val="Nzevakce"/>
                <w:rPrChange w:id="5" w:author="Znamenaný Zdeněk, Ing." w:date="2024-11-26T09:58:00Z">
                  <w:rPr>
                    <w:rStyle w:val="Nzevakce"/>
                    <w:highlight w:val="green"/>
                  </w:rPr>
                </w:rPrChange>
              </w:rPr>
              <w:delText>Název akce</w:delText>
            </w:r>
          </w:del>
          <w:ins w:id="6" w:author="Znamenaný Zdeněk, Ing." w:date="2024-08-26T07:28:00Z">
            <w:r w:rsidRPr="009C1A54">
              <w:rPr>
                <w:rStyle w:val="Nzevakce"/>
                <w:rPrChange w:id="7" w:author="Znamenaný Zdeněk, Ing." w:date="2024-11-26T09:58:00Z">
                  <w:rPr>
                    <w:rStyle w:val="Nzevakce"/>
                    <w:highlight w:val="green"/>
                  </w:rPr>
                </w:rPrChange>
              </w:rPr>
              <w:t>Cyklická obnova trati v úseku Jílovice - Borovany</w:t>
            </w:r>
          </w:ins>
        </w:p>
      </w:sdtContent>
    </w:sdt>
    <w:p w14:paraId="1F4DF374" w14:textId="77777777" w:rsidR="00826B7B" w:rsidRPr="009C1A54" w:rsidRDefault="00826B7B" w:rsidP="006C2343">
      <w:pPr>
        <w:pStyle w:val="Titul2"/>
        <w:rPr>
          <w:rPrChange w:id="8" w:author="Znamenaný Zdeněk, Ing." w:date="2024-11-26T09:58:00Z">
            <w:rPr>
              <w:highlight w:val="green"/>
            </w:rPr>
          </w:rPrChange>
        </w:rPr>
      </w:pPr>
    </w:p>
    <w:p w14:paraId="0C81714D" w14:textId="77777777" w:rsidR="00826B7B" w:rsidRPr="009C1A54" w:rsidRDefault="00826B7B" w:rsidP="006C2343">
      <w:pPr>
        <w:pStyle w:val="Titul2"/>
        <w:rPr>
          <w:rPrChange w:id="9" w:author="Znamenaný Zdeněk, Ing." w:date="2024-11-26T09:58:00Z">
            <w:rPr/>
          </w:rPrChange>
        </w:rPr>
      </w:pPr>
    </w:p>
    <w:p w14:paraId="5CE44760" w14:textId="77777777" w:rsidR="000008ED" w:rsidRPr="009C1A54" w:rsidRDefault="000008ED" w:rsidP="006C2343">
      <w:pPr>
        <w:pStyle w:val="Tituldatum"/>
        <w:rPr>
          <w:rPrChange w:id="10" w:author="Znamenaný Zdeněk, Ing." w:date="2024-11-26T09:58:00Z">
            <w:rPr/>
          </w:rPrChange>
        </w:rPr>
      </w:pPr>
    </w:p>
    <w:p w14:paraId="3C9314C1" w14:textId="77777777" w:rsidR="00C90F19" w:rsidRPr="009C1A54" w:rsidRDefault="00C90F19" w:rsidP="006C2343">
      <w:pPr>
        <w:pStyle w:val="Tituldatum"/>
        <w:rPr>
          <w:rPrChange w:id="11" w:author="Znamenaný Zdeněk, Ing." w:date="2024-11-26T09:58:00Z">
            <w:rPr/>
          </w:rPrChange>
        </w:rPr>
      </w:pPr>
    </w:p>
    <w:p w14:paraId="718FF2A6" w14:textId="12CAE14B" w:rsidR="00826B7B" w:rsidRPr="006C2343" w:rsidRDefault="006C2343" w:rsidP="006C2343">
      <w:pPr>
        <w:pStyle w:val="Tituldatum"/>
      </w:pPr>
      <w:r w:rsidRPr="009C1A54">
        <w:rPr>
          <w:rPrChange w:id="12" w:author="Znamenaný Zdeněk, Ing." w:date="2024-11-26T09:58:00Z">
            <w:rPr/>
          </w:rPrChange>
        </w:rPr>
        <w:t xml:space="preserve">Datum vydání: </w:t>
      </w:r>
      <w:r w:rsidRPr="009C1A54">
        <w:rPr>
          <w:rPrChange w:id="13" w:author="Znamenaný Zdeněk, Ing." w:date="2024-11-26T09:58:00Z">
            <w:rPr/>
          </w:rPrChange>
        </w:rPr>
        <w:tab/>
      </w:r>
      <w:del w:id="14" w:author="Znamenaný Zdeněk, Ing." w:date="2024-08-26T07:27:00Z">
        <w:r w:rsidR="00330296" w:rsidRPr="009C1A54" w:rsidDel="001018A1">
          <w:rPr>
            <w:rPrChange w:id="15" w:author="Znamenaný Zdeněk, Ing." w:date="2024-11-26T09:58:00Z">
              <w:rPr>
                <w:highlight w:val="green"/>
              </w:rPr>
            </w:rPrChange>
          </w:rPr>
          <w:delText>31</w:delText>
        </w:r>
        <w:r w:rsidRPr="009C1A54" w:rsidDel="001018A1">
          <w:rPr>
            <w:rPrChange w:id="16" w:author="Znamenaný Zdeněk, Ing." w:date="2024-11-26T09:58:00Z">
              <w:rPr>
                <w:highlight w:val="green"/>
              </w:rPr>
            </w:rPrChange>
          </w:rPr>
          <w:delText xml:space="preserve">. </w:delText>
        </w:r>
        <w:r w:rsidR="00330296" w:rsidRPr="009C1A54" w:rsidDel="001018A1">
          <w:rPr>
            <w:rPrChange w:id="17" w:author="Znamenaný Zdeněk, Ing." w:date="2024-11-26T09:58:00Z">
              <w:rPr>
                <w:highlight w:val="green"/>
              </w:rPr>
            </w:rPrChange>
          </w:rPr>
          <w:delText>1</w:delText>
        </w:r>
        <w:r w:rsidRPr="009C1A54" w:rsidDel="001018A1">
          <w:rPr>
            <w:rPrChange w:id="18" w:author="Znamenaný Zdeněk, Ing." w:date="2024-11-26T09:58:00Z">
              <w:rPr>
                <w:highlight w:val="green"/>
              </w:rPr>
            </w:rPrChange>
          </w:rPr>
          <w:delText>. 20</w:delText>
        </w:r>
        <w:r w:rsidR="00A616BE" w:rsidRPr="009C1A54" w:rsidDel="001018A1">
          <w:rPr>
            <w:rPrChange w:id="19" w:author="Znamenaný Zdeněk, Ing." w:date="2024-11-26T09:58:00Z">
              <w:rPr>
                <w:highlight w:val="green"/>
              </w:rPr>
            </w:rPrChange>
          </w:rPr>
          <w:delText>2</w:delText>
        </w:r>
        <w:r w:rsidR="00330296" w:rsidRPr="009C1A54" w:rsidDel="001018A1">
          <w:rPr>
            <w:rPrChange w:id="20" w:author="Znamenaný Zdeněk, Ing." w:date="2024-11-26T09:58:00Z">
              <w:rPr>
                <w:highlight w:val="green"/>
              </w:rPr>
            </w:rPrChange>
          </w:rPr>
          <w:delText>4</w:delText>
        </w:r>
      </w:del>
      <w:ins w:id="21" w:author="Znamenaný Zdeněk, Ing." w:date="2024-08-26T07:27:00Z">
        <w:r w:rsidR="001018A1" w:rsidRPr="009C1A54">
          <w:rPr>
            <w:rPrChange w:id="22" w:author="Znamenaný Zdeněk, Ing." w:date="2024-11-26T09:58:00Z">
              <w:rPr>
                <w:highlight w:val="green"/>
              </w:rPr>
            </w:rPrChange>
          </w:rPr>
          <w:t>26. 8. 2024</w:t>
        </w:r>
      </w:ins>
      <w:r w:rsidR="000008ED">
        <w:t xml:space="preserve"> </w:t>
      </w:r>
    </w:p>
    <w:p w14:paraId="3A5CAF89" w14:textId="77777777" w:rsidR="00826B7B" w:rsidRDefault="00826B7B">
      <w:r>
        <w:br w:type="page"/>
      </w:r>
    </w:p>
    <w:p w14:paraId="10C6DD89" w14:textId="37EE4265" w:rsidR="000008ED" w:rsidRPr="000008ED" w:rsidDel="001018A1" w:rsidRDefault="000008ED">
      <w:pPr>
        <w:pStyle w:val="Nadpisbezsl1-2"/>
        <w:ind w:left="1080"/>
        <w:rPr>
          <w:del w:id="23" w:author="Znamenaný Zdeněk, Ing." w:date="2024-08-26T07:27:00Z"/>
          <w:color w:val="00A1E0" w:themeColor="accent3"/>
        </w:rPr>
        <w:pPrChange w:id="24" w:author="Znamenaný Zdeněk, Ing." w:date="2024-08-26T07:27:00Z">
          <w:pPr>
            <w:pStyle w:val="Nadpisbezsl1-2"/>
          </w:pPr>
        </w:pPrChange>
      </w:pPr>
      <w:del w:id="25" w:author="Znamenaný Zdeněk, Ing." w:date="2024-08-26T07:27:00Z">
        <w:r w:rsidRPr="000008ED" w:rsidDel="001018A1">
          <w:rPr>
            <w:color w:val="00A1E0" w:themeColor="accent3"/>
          </w:rPr>
          <w:lastRenderedPageBreak/>
          <w:delText>Základní osnova KSP-R-F</w:delText>
        </w:r>
        <w:r w:rsidR="001E75DB" w:rsidDel="001018A1">
          <w:rPr>
            <w:color w:val="00A1E0" w:themeColor="accent3"/>
          </w:rPr>
          <w:delText xml:space="preserve"> – </w:delText>
        </w:r>
        <w:r w:rsidR="001E75DB" w:rsidRPr="006500AD" w:rsidDel="001018A1">
          <w:rPr>
            <w:b w:val="0"/>
            <w:i/>
            <w:color w:val="00A1E0" w:themeColor="accent3"/>
          </w:rPr>
          <w:delText>(Soupis prací v CS ÚOŽI)</w:delText>
        </w:r>
        <w:r w:rsidRPr="006500AD" w:rsidDel="001018A1">
          <w:rPr>
            <w:b w:val="0"/>
            <w:i/>
            <w:color w:val="00A1E0" w:themeColor="accent3"/>
          </w:rPr>
          <w:delText>:</w:delText>
        </w:r>
      </w:del>
    </w:p>
    <w:p w14:paraId="382D7E2D" w14:textId="7D40E2FD" w:rsidR="000008ED" w:rsidDel="001018A1" w:rsidRDefault="000008ED">
      <w:pPr>
        <w:pStyle w:val="ZTPinfo-text"/>
        <w:ind w:left="1080"/>
        <w:rPr>
          <w:del w:id="26" w:author="Znamenaný Zdeněk, Ing." w:date="2024-08-26T07:27:00Z"/>
        </w:rPr>
        <w:pPrChange w:id="27" w:author="Znamenaný Zdeněk, Ing." w:date="2024-08-26T07:27:00Z">
          <w:pPr>
            <w:pStyle w:val="ZTPinfo-text"/>
          </w:pPr>
        </w:pPrChange>
      </w:pPr>
      <w:del w:id="28" w:author="Znamenaný Zdeněk, Ing." w:date="2024-08-26T07:27:00Z">
        <w:r w:rsidDel="001018A1">
          <w:delText xml:space="preserve">Tento vzor </w:delText>
        </w:r>
        <w:r w:rsidRPr="000008ED" w:rsidDel="001018A1">
          <w:rPr>
            <w:b/>
          </w:rPr>
          <w:delText>stanovuje základní strukturu Komentáře soupisu p</w:delText>
        </w:r>
        <w:r w:rsidR="00906F80" w:rsidDel="001018A1">
          <w:rPr>
            <w:b/>
          </w:rPr>
          <w:delText xml:space="preserve">rací (KSP) pro zhotovení stavby. </w:delText>
        </w:r>
        <w:r w:rsidR="00906F80" w:rsidRPr="006500AD" w:rsidDel="001018A1">
          <w:delText>V</w:delText>
        </w:r>
        <w:r w:rsidRPr="006500AD" w:rsidDel="001018A1">
          <w:delText xml:space="preserve"> režimu Red Book FIDIC</w:delText>
        </w:r>
        <w:r w:rsidR="00906F80" w:rsidRPr="006500AD" w:rsidDel="001018A1">
          <w:delText xml:space="preserve"> je nutné použít pojem Správce stavby</w:delText>
        </w:r>
        <w:r w:rsidR="00906F80" w:rsidRPr="006500AD" w:rsidDel="001018A1">
          <w:rPr>
            <w:b/>
          </w:rPr>
          <w:delText xml:space="preserve"> </w:delText>
        </w:r>
        <w:r w:rsidRPr="001E75DB" w:rsidDel="001018A1">
          <w:delText>.</w:delText>
        </w:r>
        <w:r w:rsidDel="001018A1">
          <w:delText xml:space="preserve"> Zadavatel může tento vzor upravit podle konkrétní stavby doplněním případně vypuštěním jednotlivých částí.</w:delText>
        </w:r>
      </w:del>
    </w:p>
    <w:p w14:paraId="0DED6433" w14:textId="676B6452" w:rsidR="000008ED" w:rsidDel="001018A1" w:rsidRDefault="000008ED">
      <w:pPr>
        <w:pStyle w:val="ZTPinfo-text"/>
        <w:ind w:left="1080"/>
        <w:rPr>
          <w:del w:id="29" w:author="Znamenaný Zdeněk, Ing." w:date="2024-08-26T07:27:00Z"/>
        </w:rPr>
        <w:pPrChange w:id="30" w:author="Znamenaný Zdeněk, Ing." w:date="2024-08-26T07:27:00Z">
          <w:pPr>
            <w:pStyle w:val="ZTPinfo-text"/>
          </w:pPr>
        </w:pPrChange>
      </w:pPr>
      <w:del w:id="31" w:author="Znamenaný Zdeněk, Ing." w:date="2024-08-26T07:27:00Z">
        <w:r w:rsidDel="001018A1">
          <w:delText>V textu KSP se uvádějí požadavky pro ocenění Soupisu prací.</w:delText>
        </w:r>
      </w:del>
    </w:p>
    <w:p w14:paraId="6729A868" w14:textId="4703728E" w:rsidR="000008ED" w:rsidDel="001018A1" w:rsidRDefault="000008ED">
      <w:pPr>
        <w:pStyle w:val="ZTPinfo-text"/>
        <w:ind w:left="1080"/>
        <w:rPr>
          <w:del w:id="32" w:author="Znamenaný Zdeněk, Ing." w:date="2024-08-26T07:27:00Z"/>
        </w:rPr>
        <w:pPrChange w:id="33" w:author="Znamenaný Zdeněk, Ing." w:date="2024-08-26T07:27:00Z">
          <w:pPr>
            <w:pStyle w:val="ZTPinfo-text"/>
          </w:pPr>
        </w:pPrChange>
      </w:pPr>
      <w:del w:id="34" w:author="Znamenaný Zdeněk, Ing." w:date="2024-08-26T07:27:00Z">
        <w:r w:rsidDel="001018A1">
          <w:delText xml:space="preserve">Všechny kapitoly KSP se číslují. Jednotlivé odstavce kapitol se číslují s uvedením čísla kapitoly a čísla odstavce. Vzor dokumentu obsahuje definované styly pro tvorbu dokumentu (styly začínají „TP_…“), </w:delText>
        </w:r>
        <w:r w:rsidRPr="006500AD" w:rsidDel="001018A1">
          <w:rPr>
            <w:strike/>
          </w:rPr>
          <w:delText>formátování je shodné s VTP</w:delText>
        </w:r>
        <w:r w:rsidDel="001018A1">
          <w:delText xml:space="preserve">. Případný </w:delText>
        </w:r>
        <w:r w:rsidRPr="000008ED" w:rsidDel="001018A1">
          <w:rPr>
            <w:highlight w:val="green"/>
          </w:rPr>
          <w:delText>zeleně podbarvený text</w:delText>
        </w:r>
        <w:r w:rsidDel="001018A1">
          <w:delText xml:space="preserve"> je vždy potřeba upravit</w:delText>
        </w:r>
        <w:r w:rsidR="00BA1930" w:rsidDel="001018A1">
          <w:delText xml:space="preserve">, </w:delText>
        </w:r>
        <w:r w:rsidR="00BA1930" w:rsidRPr="006500AD" w:rsidDel="001018A1">
          <w:rPr>
            <w:b/>
          </w:rPr>
          <w:delText>ponechat nebo vypustit jednotlivé části</w:delText>
        </w:r>
        <w:r w:rsidRPr="006500AD" w:rsidDel="001018A1">
          <w:rPr>
            <w:b/>
          </w:rPr>
          <w:delText xml:space="preserve"> dle konkrétní stavby a požadavků</w:delText>
        </w:r>
        <w:r w:rsidDel="001018A1">
          <w:delText>.</w:delText>
        </w:r>
      </w:del>
    </w:p>
    <w:p w14:paraId="442E7A3E" w14:textId="2CE22731" w:rsidR="000008ED" w:rsidDel="001018A1" w:rsidRDefault="000008ED">
      <w:pPr>
        <w:pStyle w:val="ZTPinfo-text"/>
        <w:ind w:left="1080"/>
        <w:rPr>
          <w:del w:id="35" w:author="Znamenaný Zdeněk, Ing." w:date="2024-08-26T07:27:00Z"/>
        </w:rPr>
        <w:pPrChange w:id="36" w:author="Znamenaný Zdeněk, Ing." w:date="2024-08-26T07:27:00Z">
          <w:pPr>
            <w:pStyle w:val="ZTPinfo-text"/>
          </w:pPr>
        </w:pPrChange>
      </w:pPr>
      <w:del w:id="37" w:author="Znamenaný Zdeněk, Ing." w:date="2024-08-26T07:27:00Z">
        <w:r w:rsidRPr="000008ED" w:rsidDel="001018A1">
          <w:rPr>
            <w:b/>
          </w:rPr>
          <w:delText>Titulní strana:</w:delText>
        </w:r>
        <w:r w:rsidDel="001018A1">
          <w:delText xml:space="preserve"> Zadává se název stavby a datum </w:delText>
        </w:r>
      </w:del>
    </w:p>
    <w:p w14:paraId="46147BE8" w14:textId="607F9B6F" w:rsidR="000008ED" w:rsidDel="001018A1" w:rsidRDefault="000008ED">
      <w:pPr>
        <w:pStyle w:val="ZTPinfo-text"/>
        <w:ind w:left="1080"/>
        <w:rPr>
          <w:del w:id="38" w:author="Znamenaný Zdeněk, Ing." w:date="2024-08-26T07:27:00Z"/>
        </w:rPr>
        <w:pPrChange w:id="39" w:author="Znamenaný Zdeněk, Ing." w:date="2024-08-26T07:27:00Z">
          <w:pPr>
            <w:pStyle w:val="ZTPinfo-text"/>
          </w:pPr>
        </w:pPrChange>
      </w:pPr>
      <w:del w:id="40" w:author="Znamenaný Zdeněk, Ing." w:date="2024-08-26T07:27:00Z">
        <w:r w:rsidRPr="000008ED" w:rsidDel="001018A1">
          <w:rPr>
            <w:b/>
          </w:rPr>
          <w:delText>Obsah:</w:delText>
        </w:r>
        <w:r w:rsidDel="001018A1">
          <w:delText xml:space="preserve"> </w:delText>
        </w:r>
        <w:r w:rsidRPr="000008ED" w:rsidDel="001018A1">
          <w:rPr>
            <w:u w:val="single"/>
          </w:rPr>
          <w:delText>Obsah je automaticky generován, aktualizujte po konečných úpravách</w:delText>
        </w:r>
        <w:r w:rsidDel="001018A1">
          <w:delText xml:space="preserve"> (klik pravým tlačítkem nad obsahem – a vybrat „Aktualizovat pole –&gt; celá tabulka“).</w:delText>
        </w:r>
      </w:del>
    </w:p>
    <w:p w14:paraId="1AE255E4" w14:textId="103A08C8" w:rsidR="000008ED" w:rsidDel="001018A1" w:rsidRDefault="000008ED">
      <w:pPr>
        <w:pStyle w:val="ZTPinfo-text"/>
        <w:ind w:left="1080"/>
        <w:rPr>
          <w:del w:id="41" w:author="Znamenaný Zdeněk, Ing." w:date="2024-08-26T07:27:00Z"/>
        </w:rPr>
        <w:pPrChange w:id="42" w:author="Znamenaný Zdeněk, Ing." w:date="2024-08-26T07:27:00Z">
          <w:pPr>
            <w:pStyle w:val="ZTPinfo-text"/>
          </w:pPr>
        </w:pPrChange>
      </w:pPr>
      <w:del w:id="43" w:author="Znamenaný Zdeněk, Ing." w:date="2024-08-26T07:27:00Z">
        <w:r w:rsidRPr="000008ED" w:rsidDel="001018A1">
          <w:rPr>
            <w:b/>
          </w:rPr>
          <w:delText>Kapitoly</w:delText>
        </w:r>
        <w:r w:rsidDel="001018A1">
          <w:delText>: Případné poznámky k úpravám jsou uvedeny v jednotlivých kapitolách.</w:delText>
        </w:r>
      </w:del>
    </w:p>
    <w:p w14:paraId="7805C0CD" w14:textId="44C71174" w:rsidR="000008ED" w:rsidRPr="000008ED" w:rsidDel="001018A1" w:rsidRDefault="000008ED">
      <w:pPr>
        <w:pStyle w:val="ZTPinfo-text"/>
        <w:ind w:left="1080"/>
        <w:rPr>
          <w:del w:id="44" w:author="Znamenaný Zdeněk, Ing." w:date="2024-08-26T07:27:00Z"/>
          <w:b/>
        </w:rPr>
        <w:pPrChange w:id="45" w:author="Znamenaný Zdeněk, Ing." w:date="2024-08-26T07:27:00Z">
          <w:pPr>
            <w:pStyle w:val="ZTPinfo-text"/>
          </w:pPr>
        </w:pPrChange>
      </w:pPr>
      <w:del w:id="46" w:author="Znamenaný Zdeněk, Ing." w:date="2024-08-26T07:27:00Z">
        <w:r w:rsidRPr="000008ED" w:rsidDel="001018A1">
          <w:rPr>
            <w:b/>
          </w:rPr>
          <w:delText>Jedná se o vzor, který je možné dle potřeby doplnit, neobsazené kapitoly se neuvádějí.</w:delText>
        </w:r>
      </w:del>
    </w:p>
    <w:p w14:paraId="2F469D15" w14:textId="23F55593" w:rsidR="00396B76" w:rsidDel="001018A1" w:rsidRDefault="00396B76">
      <w:pPr>
        <w:pStyle w:val="ZTPinfo-text"/>
        <w:ind w:left="1080"/>
        <w:rPr>
          <w:del w:id="47" w:author="Znamenaný Zdeněk, Ing." w:date="2024-08-26T07:27:00Z"/>
          <w:b/>
        </w:rPr>
        <w:pPrChange w:id="48" w:author="Znamenaný Zdeněk, Ing." w:date="2024-08-26T07:27:00Z">
          <w:pPr>
            <w:pStyle w:val="ZTPinfo-text"/>
          </w:pPr>
        </w:pPrChange>
      </w:pPr>
    </w:p>
    <w:p w14:paraId="4304EBEC" w14:textId="690D2744" w:rsidR="000008ED" w:rsidRPr="000008ED" w:rsidDel="001018A1" w:rsidRDefault="000008ED">
      <w:pPr>
        <w:pStyle w:val="ZTPinfo-text"/>
        <w:ind w:left="1080"/>
        <w:rPr>
          <w:del w:id="49" w:author="Znamenaný Zdeněk, Ing." w:date="2024-08-26T07:27:00Z"/>
          <w:b/>
        </w:rPr>
        <w:pPrChange w:id="50" w:author="Znamenaný Zdeněk, Ing." w:date="2024-08-26T07:27:00Z">
          <w:pPr>
            <w:pStyle w:val="ZTPinfo-text"/>
          </w:pPr>
        </w:pPrChange>
      </w:pPr>
      <w:del w:id="51" w:author="Znamenaný Zdeněk, Ing." w:date="2024-08-26T07:27:00Z">
        <w:r w:rsidRPr="000008ED" w:rsidDel="001018A1">
          <w:rPr>
            <w:b/>
          </w:rPr>
          <w:delText>Informační text modrou kurzívou vždy vymažte.</w:delText>
        </w:r>
      </w:del>
    </w:p>
    <w:p w14:paraId="2EDB868A" w14:textId="38A83BFD" w:rsidR="000008ED" w:rsidDel="001018A1" w:rsidRDefault="000008ED">
      <w:pPr>
        <w:pStyle w:val="ZTPinfo-text"/>
        <w:ind w:left="1080"/>
        <w:rPr>
          <w:del w:id="52" w:author="Znamenaný Zdeněk, Ing." w:date="2024-08-26T07:27:00Z"/>
        </w:rPr>
        <w:pPrChange w:id="53" w:author="Znamenaný Zdeněk, Ing." w:date="2024-08-26T07:27:00Z">
          <w:pPr>
            <w:pStyle w:val="ZTPinfo-text"/>
          </w:pPr>
        </w:pPrChange>
      </w:pPr>
    </w:p>
    <w:p w14:paraId="36C532C0" w14:textId="29121C0C" w:rsidR="000008ED" w:rsidDel="001018A1" w:rsidRDefault="000008ED">
      <w:pPr>
        <w:pStyle w:val="ZTPinfo-text"/>
        <w:ind w:left="1080"/>
        <w:rPr>
          <w:del w:id="54" w:author="Znamenaný Zdeněk, Ing." w:date="2024-08-26T07:27:00Z"/>
        </w:rPr>
        <w:pPrChange w:id="55" w:author="Znamenaný Zdeněk, Ing." w:date="2024-08-26T07:27:00Z">
          <w:pPr>
            <w:pStyle w:val="ZTPinfo-text"/>
          </w:pPr>
        </w:pPrChange>
      </w:pPr>
    </w:p>
    <w:p w14:paraId="4638C8B1" w14:textId="1C7ED0C1" w:rsidR="000008ED" w:rsidRPr="000008ED" w:rsidDel="001018A1" w:rsidRDefault="000008ED">
      <w:pPr>
        <w:pStyle w:val="ZTPinfo-text"/>
        <w:ind w:left="1080"/>
        <w:rPr>
          <w:del w:id="56" w:author="Znamenaný Zdeněk, Ing." w:date="2024-08-26T07:27:00Z"/>
          <w:b/>
        </w:rPr>
        <w:pPrChange w:id="57" w:author="Znamenaný Zdeněk, Ing." w:date="2024-08-26T07:27:00Z">
          <w:pPr>
            <w:pStyle w:val="ZTPinfo-text"/>
          </w:pPr>
        </w:pPrChange>
      </w:pPr>
      <w:del w:id="58" w:author="Znamenaný Zdeněk, Ing." w:date="2024-08-26T07:27:00Z">
        <w:r w:rsidRPr="000008ED" w:rsidDel="001018A1">
          <w:rPr>
            <w:b/>
          </w:rPr>
          <w:delText>Změny proti předchozí verzi:</w:delText>
        </w:r>
      </w:del>
    </w:p>
    <w:p w14:paraId="0B77F915" w14:textId="2C1AB26F" w:rsidR="00AB7341" w:rsidRPr="00865B8C" w:rsidDel="001018A1" w:rsidRDefault="00AB7341">
      <w:pPr>
        <w:pStyle w:val="Textbezodsazen"/>
        <w:ind w:left="1080"/>
        <w:rPr>
          <w:del w:id="59" w:author="Znamenaný Zdeněk, Ing." w:date="2024-08-26T07:27:00Z"/>
          <w:rStyle w:val="Tun"/>
          <w:i/>
          <w:color w:val="00A1E0" w:themeColor="accent3"/>
          <w:sz w:val="20"/>
          <w:szCs w:val="20"/>
        </w:rPr>
        <w:pPrChange w:id="60" w:author="Znamenaný Zdeněk, Ing." w:date="2024-08-26T07:27:00Z">
          <w:pPr>
            <w:pStyle w:val="Textbezodsazen"/>
          </w:pPr>
        </w:pPrChange>
      </w:pPr>
      <w:del w:id="61" w:author="Znamenaný Zdeněk, Ing." w:date="2024-08-26T07:27:00Z">
        <w:r w:rsidRPr="00865B8C" w:rsidDel="001018A1">
          <w:rPr>
            <w:rStyle w:val="Tun"/>
            <w:i/>
            <w:color w:val="00A1E0" w:themeColor="accent3"/>
          </w:rPr>
          <w:delText>2</w:delText>
        </w:r>
        <w:r w:rsidR="00865B8C" w:rsidDel="001018A1">
          <w:rPr>
            <w:rStyle w:val="Tun"/>
            <w:i/>
            <w:color w:val="00A1E0" w:themeColor="accent3"/>
          </w:rPr>
          <w:delText>4</w:delText>
        </w:r>
        <w:r w:rsidRPr="00865B8C" w:rsidDel="001018A1">
          <w:rPr>
            <w:rStyle w:val="Tun"/>
            <w:i/>
            <w:color w:val="00A1E0" w:themeColor="accent3"/>
          </w:rPr>
          <w:delText>0</w:delText>
        </w:r>
        <w:r w:rsidR="00865B8C" w:rsidDel="001018A1">
          <w:rPr>
            <w:rStyle w:val="Tun"/>
            <w:i/>
            <w:color w:val="00A1E0" w:themeColor="accent3"/>
          </w:rPr>
          <w:delText>131</w:delText>
        </w:r>
        <w:r w:rsidRPr="00865B8C" w:rsidDel="001018A1">
          <w:rPr>
            <w:rStyle w:val="Tun"/>
            <w:i/>
            <w:color w:val="00A1E0" w:themeColor="accent3"/>
          </w:rPr>
          <w:delText>:</w:delText>
        </w:r>
      </w:del>
    </w:p>
    <w:p w14:paraId="149B58BF" w14:textId="55EF252F" w:rsidR="00AB7341" w:rsidRPr="00865B8C" w:rsidDel="001018A1" w:rsidRDefault="00C953C1">
      <w:pPr>
        <w:pStyle w:val="ZTPinfo-text-odr0"/>
        <w:numPr>
          <w:ilvl w:val="1"/>
          <w:numId w:val="11"/>
        </w:numPr>
        <w:ind w:left="1080" w:firstLine="0"/>
        <w:rPr>
          <w:del w:id="62" w:author="Znamenaný Zdeněk, Ing." w:date="2024-08-26T07:27:00Z"/>
        </w:rPr>
        <w:pPrChange w:id="63" w:author="Znamenaný Zdeněk, Ing." w:date="2024-08-26T07:27:00Z">
          <w:pPr>
            <w:pStyle w:val="ZTPinfo-text-odr0"/>
            <w:numPr>
              <w:numId w:val="11"/>
            </w:numPr>
          </w:pPr>
        </w:pPrChange>
      </w:pPr>
      <w:del w:id="64" w:author="Znamenaný Zdeněk, Ing." w:date="2024-08-26T07:27:00Z">
        <w:r w:rsidRPr="006500AD" w:rsidDel="001018A1">
          <w:delText>aktualizace pro</w:delText>
        </w:r>
        <w:r w:rsidRPr="00865B8C" w:rsidDel="001018A1">
          <w:delText xml:space="preserve"> cenovou soustavu </w:delText>
        </w:r>
        <w:r w:rsidRPr="006500AD" w:rsidDel="001018A1">
          <w:delText xml:space="preserve">ÚOŽI </w:delText>
        </w:r>
      </w:del>
    </w:p>
    <w:p w14:paraId="1B59A231" w14:textId="77777777" w:rsidR="00C953C1" w:rsidRPr="00865B8C" w:rsidRDefault="00C953C1">
      <w:pPr>
        <w:pStyle w:val="ZTPinfo-text-odr0"/>
        <w:numPr>
          <w:ilvl w:val="0"/>
          <w:numId w:val="0"/>
        </w:numPr>
        <w:ind w:left="1080"/>
        <w:pPrChange w:id="65" w:author="Znamenaný Zdeněk, Ing." w:date="2024-08-26T07:27:00Z">
          <w:pPr>
            <w:pStyle w:val="ZTPinfo-text-odr0"/>
            <w:numPr>
              <w:ilvl w:val="0"/>
              <w:numId w:val="0"/>
            </w:numPr>
            <w:ind w:left="0" w:firstLine="0"/>
          </w:pPr>
        </w:pPrChange>
      </w:pPr>
    </w:p>
    <w:p w14:paraId="17DFDC30" w14:textId="23E9549F" w:rsidR="000008ED" w:rsidRPr="000C5D34" w:rsidRDefault="000008ED" w:rsidP="006500AD">
      <w:pPr>
        <w:pStyle w:val="ZTPinfo-text-odr0"/>
        <w:numPr>
          <w:ilvl w:val="0"/>
          <w:numId w:val="0"/>
        </w:numPr>
        <w:ind w:left="1440" w:hanging="360"/>
      </w:pPr>
    </w:p>
    <w:p w14:paraId="020EE8D2" w14:textId="77777777" w:rsidR="000008ED" w:rsidRPr="001018A1" w:rsidDel="001018A1" w:rsidRDefault="000008ED">
      <w:pPr>
        <w:rPr>
          <w:del w:id="66" w:author="Znamenaný Zdeněk, Ing." w:date="2024-08-26T07:27:00Z"/>
          <w:rFonts w:asciiTheme="majorHAnsi" w:hAnsiTheme="majorHAnsi"/>
          <w:b/>
          <w:caps/>
          <w:sz w:val="22"/>
        </w:rPr>
      </w:pPr>
      <w:del w:id="67" w:author="Znamenaný Zdeněk, Ing." w:date="2024-08-26T07:27:00Z">
        <w:r w:rsidRPr="001018A1" w:rsidDel="001018A1">
          <w:rPr>
            <w:b/>
            <w:rPrChange w:id="68" w:author="Znamenaný Zdeněk, Ing." w:date="2024-08-26T07:27:00Z">
              <w:rPr/>
            </w:rPrChange>
          </w:rPr>
          <w:br w:type="page"/>
        </w:r>
      </w:del>
    </w:p>
    <w:p w14:paraId="110674EE" w14:textId="77777777" w:rsidR="00BD7E91" w:rsidRPr="001018A1" w:rsidRDefault="00BD7E91">
      <w:pPr>
        <w:rPr>
          <w:rPrChange w:id="69" w:author="Znamenaný Zdeněk, Ing." w:date="2024-08-26T07:27:00Z">
            <w:rPr/>
          </w:rPrChange>
        </w:rPr>
        <w:pPrChange w:id="70" w:author="Znamenaný Zdeněk, Ing." w:date="2024-08-26T07:27:00Z">
          <w:pPr>
            <w:pStyle w:val="Nadpisbezsl1-1"/>
          </w:pPr>
        </w:pPrChange>
      </w:pPr>
      <w:r w:rsidRPr="001018A1">
        <w:rPr>
          <w:b/>
          <w:rPrChange w:id="71" w:author="Znamenaný Zdeněk, Ing." w:date="2024-08-26T07:27:00Z">
            <w:rPr/>
          </w:rPrChange>
        </w:rPr>
        <w:t>Obsah</w:t>
      </w:r>
      <w:r w:rsidR="00887F36" w:rsidRPr="001018A1">
        <w:rPr>
          <w:b/>
          <w:rPrChange w:id="72" w:author="Znamenaný Zdeněk, Ing." w:date="2024-08-26T07:27:00Z">
            <w:rPr/>
          </w:rPrChange>
        </w:rPr>
        <w:t xml:space="preserve"> </w:t>
      </w:r>
    </w:p>
    <w:p w14:paraId="4F715677" w14:textId="06EDB517" w:rsidR="00DD54DF" w:rsidRDefault="00BD7E91">
      <w:pPr>
        <w:pStyle w:val="Obsah1"/>
        <w:rPr>
          <w:ins w:id="73" w:author="Znamenaný Zdeněk, Ing." w:date="2024-08-26T07:28:00Z"/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ins w:id="74" w:author="Znamenaný Zdeněk, Ing." w:date="2024-08-26T07:28:00Z">
        <w:r w:rsidR="00DD54DF" w:rsidRPr="00C337AA">
          <w:rPr>
            <w:rStyle w:val="Hypertextovodkaz"/>
          </w:rPr>
          <w:fldChar w:fldCharType="begin"/>
        </w:r>
        <w:r w:rsidR="00DD54DF" w:rsidRPr="00C337AA">
          <w:rPr>
            <w:rStyle w:val="Hypertextovodkaz"/>
          </w:rPr>
          <w:instrText xml:space="preserve"> </w:instrText>
        </w:r>
        <w:r w:rsidR="00DD54DF">
          <w:rPr>
            <w:noProof/>
          </w:rPr>
          <w:instrText>HYPERLINK \l "_Toc175549734"</w:instrText>
        </w:r>
        <w:r w:rsidR="00DD54DF" w:rsidRPr="00C337AA">
          <w:rPr>
            <w:rStyle w:val="Hypertextovodkaz"/>
          </w:rPr>
          <w:instrText xml:space="preserve"> </w:instrText>
        </w:r>
        <w:r w:rsidR="00DD54DF" w:rsidRPr="00C337AA">
          <w:rPr>
            <w:rStyle w:val="Hypertextovodkaz"/>
          </w:rPr>
          <w:fldChar w:fldCharType="separate"/>
        </w:r>
        <w:r w:rsidR="00DD54DF" w:rsidRPr="00C337AA">
          <w:rPr>
            <w:rStyle w:val="Hypertextovodkaz"/>
          </w:rPr>
          <w:t>SEZNAM ZKRATEK</w:t>
        </w:r>
        <w:r w:rsidR="00DD54DF">
          <w:rPr>
            <w:noProof/>
            <w:webHidden/>
          </w:rPr>
          <w:tab/>
        </w:r>
        <w:r w:rsidR="00DD54DF">
          <w:rPr>
            <w:noProof/>
            <w:webHidden/>
          </w:rPr>
          <w:fldChar w:fldCharType="begin"/>
        </w:r>
        <w:r w:rsidR="00DD54DF">
          <w:rPr>
            <w:noProof/>
            <w:webHidden/>
          </w:rPr>
          <w:instrText xml:space="preserve"> PAGEREF _Toc175549734 \h </w:instrText>
        </w:r>
      </w:ins>
      <w:r w:rsidR="00DD54DF">
        <w:rPr>
          <w:noProof/>
          <w:webHidden/>
        </w:rPr>
      </w:r>
      <w:r w:rsidR="00DD54DF">
        <w:rPr>
          <w:noProof/>
          <w:webHidden/>
        </w:rPr>
        <w:fldChar w:fldCharType="separate"/>
      </w:r>
      <w:ins w:id="75" w:author="Znamenaný Zdeněk, Ing." w:date="2024-08-26T07:28:00Z">
        <w:r w:rsidR="00DD54DF">
          <w:rPr>
            <w:noProof/>
            <w:webHidden/>
          </w:rPr>
          <w:t>2</w:t>
        </w:r>
        <w:r w:rsidR="00DD54DF">
          <w:rPr>
            <w:noProof/>
            <w:webHidden/>
          </w:rPr>
          <w:fldChar w:fldCharType="end"/>
        </w:r>
        <w:r w:rsidR="00DD54DF" w:rsidRPr="00C337AA">
          <w:rPr>
            <w:rStyle w:val="Hypertextovodkaz"/>
          </w:rPr>
          <w:fldChar w:fldCharType="end"/>
        </w:r>
      </w:ins>
    </w:p>
    <w:p w14:paraId="4A0EE80D" w14:textId="1400D74F" w:rsidR="00DD54DF" w:rsidRDefault="00DD54DF">
      <w:pPr>
        <w:pStyle w:val="Obsah1"/>
        <w:rPr>
          <w:ins w:id="76" w:author="Znamenaný Zdeněk, Ing." w:date="2024-08-26T07:28:00Z"/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ins w:id="77" w:author="Znamenaný Zdeněk, Ing." w:date="2024-08-26T07:28:00Z">
        <w:r w:rsidRPr="00C337AA">
          <w:rPr>
            <w:rStyle w:val="Hypertextovodkaz"/>
          </w:rPr>
          <w:fldChar w:fldCharType="begin"/>
        </w:r>
        <w:r w:rsidRPr="00C337AA">
          <w:rPr>
            <w:rStyle w:val="Hypertextovodkaz"/>
          </w:rPr>
          <w:instrText xml:space="preserve"> </w:instrText>
        </w:r>
        <w:r>
          <w:rPr>
            <w:noProof/>
          </w:rPr>
          <w:instrText>HYPERLINK \l "_Toc175549735"</w:instrText>
        </w:r>
        <w:r w:rsidRPr="00C337AA">
          <w:rPr>
            <w:rStyle w:val="Hypertextovodkaz"/>
          </w:rPr>
          <w:instrText xml:space="preserve"> </w:instrText>
        </w:r>
        <w:r w:rsidRPr="00C337AA">
          <w:rPr>
            <w:rStyle w:val="Hypertextovodkaz"/>
          </w:rPr>
          <w:fldChar w:fldCharType="separate"/>
        </w:r>
        <w:r w:rsidRPr="00C337AA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337AA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_Toc175549735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78" w:author="Znamenaný Zdeněk, Ing." w:date="2024-08-26T07:28:00Z"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  <w:r w:rsidRPr="00C337AA">
          <w:rPr>
            <w:rStyle w:val="Hypertextovodkaz"/>
          </w:rPr>
          <w:fldChar w:fldCharType="end"/>
        </w:r>
      </w:ins>
    </w:p>
    <w:p w14:paraId="38E905E0" w14:textId="02294365" w:rsidR="00DD54DF" w:rsidRDefault="00DD54DF">
      <w:pPr>
        <w:pStyle w:val="Obsah2"/>
        <w:rPr>
          <w:ins w:id="79" w:author="Znamenaný Zdeněk, Ing." w:date="2024-08-26T07:28:00Z"/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ins w:id="80" w:author="Znamenaný Zdeněk, Ing." w:date="2024-08-26T07:28:00Z">
        <w:r w:rsidRPr="00C337AA">
          <w:rPr>
            <w:rStyle w:val="Hypertextovodkaz"/>
          </w:rPr>
          <w:fldChar w:fldCharType="begin"/>
        </w:r>
        <w:r w:rsidRPr="00C337AA">
          <w:rPr>
            <w:rStyle w:val="Hypertextovodkaz"/>
          </w:rPr>
          <w:instrText xml:space="preserve"> </w:instrText>
        </w:r>
        <w:r>
          <w:rPr>
            <w:noProof/>
          </w:rPr>
          <w:instrText>HYPERLINK \l "_Toc175549736"</w:instrText>
        </w:r>
        <w:r w:rsidRPr="00C337AA">
          <w:rPr>
            <w:rStyle w:val="Hypertextovodkaz"/>
          </w:rPr>
          <w:instrText xml:space="preserve"> </w:instrText>
        </w:r>
        <w:r w:rsidRPr="00C337AA">
          <w:rPr>
            <w:rStyle w:val="Hypertextovodkaz"/>
          </w:rPr>
          <w:fldChar w:fldCharType="separate"/>
        </w:r>
        <w:r w:rsidRPr="00C337AA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337AA">
          <w:rPr>
            <w:rStyle w:val="Hypertextovodkaz"/>
          </w:rPr>
          <w:t>Soupis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_Toc175549736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81" w:author="Znamenaný Zdeněk, Ing." w:date="2024-08-26T07:28:00Z"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  <w:r w:rsidRPr="00C337AA">
          <w:rPr>
            <w:rStyle w:val="Hypertextovodkaz"/>
          </w:rPr>
          <w:fldChar w:fldCharType="end"/>
        </w:r>
      </w:ins>
    </w:p>
    <w:p w14:paraId="5E934355" w14:textId="75BCC056" w:rsidR="00DD54DF" w:rsidRDefault="00DD54DF">
      <w:pPr>
        <w:pStyle w:val="Obsah2"/>
        <w:rPr>
          <w:ins w:id="82" w:author="Znamenaný Zdeněk, Ing." w:date="2024-08-26T07:28:00Z"/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ins w:id="83" w:author="Znamenaný Zdeněk, Ing." w:date="2024-08-26T07:28:00Z">
        <w:r w:rsidRPr="00C337AA">
          <w:rPr>
            <w:rStyle w:val="Hypertextovodkaz"/>
          </w:rPr>
          <w:fldChar w:fldCharType="begin"/>
        </w:r>
        <w:r w:rsidRPr="00C337AA">
          <w:rPr>
            <w:rStyle w:val="Hypertextovodkaz"/>
          </w:rPr>
          <w:instrText xml:space="preserve"> </w:instrText>
        </w:r>
        <w:r>
          <w:rPr>
            <w:noProof/>
          </w:rPr>
          <w:instrText>HYPERLINK \l "_Toc175549738"</w:instrText>
        </w:r>
        <w:r w:rsidRPr="00C337AA">
          <w:rPr>
            <w:rStyle w:val="Hypertextovodkaz"/>
          </w:rPr>
          <w:instrText xml:space="preserve"> </w:instrText>
        </w:r>
        <w:r w:rsidRPr="00C337AA">
          <w:rPr>
            <w:rStyle w:val="Hypertextovodkaz"/>
          </w:rPr>
          <w:fldChar w:fldCharType="separate"/>
        </w:r>
        <w:r w:rsidRPr="00C337AA">
          <w:rPr>
            <w:rStyle w:val="Hypertextovodkaz"/>
            <w:rFonts w:asciiTheme="majorHAnsi" w:hAnsiTheme="majorHAnsi"/>
          </w:rPr>
          <w:t>1.3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337AA">
          <w:rPr>
            <w:rStyle w:val="Hypertextovodkaz"/>
          </w:rPr>
          <w:t>Cenová soustava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_Toc175549738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84" w:author="Znamenaný Zdeněk, Ing." w:date="2024-08-26T07:28:00Z"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  <w:r w:rsidRPr="00C337AA">
          <w:rPr>
            <w:rStyle w:val="Hypertextovodkaz"/>
          </w:rPr>
          <w:fldChar w:fldCharType="end"/>
        </w:r>
      </w:ins>
    </w:p>
    <w:p w14:paraId="528AEF5E" w14:textId="264DDEF6" w:rsidR="00DD54DF" w:rsidRDefault="00DD54DF">
      <w:pPr>
        <w:pStyle w:val="Obsah2"/>
        <w:rPr>
          <w:ins w:id="85" w:author="Znamenaný Zdeněk, Ing." w:date="2024-08-26T07:28:00Z"/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ins w:id="86" w:author="Znamenaný Zdeněk, Ing." w:date="2024-08-26T07:28:00Z">
        <w:r w:rsidRPr="00C337AA">
          <w:rPr>
            <w:rStyle w:val="Hypertextovodkaz"/>
          </w:rPr>
          <w:fldChar w:fldCharType="begin"/>
        </w:r>
        <w:r w:rsidRPr="00C337AA">
          <w:rPr>
            <w:rStyle w:val="Hypertextovodkaz"/>
          </w:rPr>
          <w:instrText xml:space="preserve"> </w:instrText>
        </w:r>
        <w:r>
          <w:rPr>
            <w:noProof/>
          </w:rPr>
          <w:instrText>HYPERLINK \l "_Toc175549739"</w:instrText>
        </w:r>
        <w:r w:rsidRPr="00C337AA">
          <w:rPr>
            <w:rStyle w:val="Hypertextovodkaz"/>
          </w:rPr>
          <w:instrText xml:space="preserve"> </w:instrText>
        </w:r>
        <w:r w:rsidRPr="00C337AA">
          <w:rPr>
            <w:rStyle w:val="Hypertextovodkaz"/>
          </w:rPr>
          <w:fldChar w:fldCharType="separate"/>
        </w:r>
        <w:r w:rsidRPr="00C337AA">
          <w:rPr>
            <w:rStyle w:val="Hypertextovodkaz"/>
            <w:rFonts w:asciiTheme="majorHAnsi" w:hAnsiTheme="majorHAnsi"/>
          </w:rPr>
          <w:t>1.4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337AA">
          <w:rPr>
            <w:rStyle w:val="Hypertextovodkaz"/>
          </w:rPr>
          <w:t>Měrné jednotky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_Toc175549739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87" w:author="Znamenaný Zdeněk, Ing." w:date="2024-08-26T07:28:00Z"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  <w:r w:rsidRPr="00C337AA">
          <w:rPr>
            <w:rStyle w:val="Hypertextovodkaz"/>
          </w:rPr>
          <w:fldChar w:fldCharType="end"/>
        </w:r>
      </w:ins>
    </w:p>
    <w:p w14:paraId="370DBAAC" w14:textId="22E3772F" w:rsidR="00DD54DF" w:rsidRDefault="00DD54DF">
      <w:pPr>
        <w:pStyle w:val="Obsah1"/>
        <w:rPr>
          <w:ins w:id="88" w:author="Znamenaný Zdeněk, Ing." w:date="2024-08-26T07:28:00Z"/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ins w:id="89" w:author="Znamenaný Zdeněk, Ing." w:date="2024-08-26T07:28:00Z">
        <w:r w:rsidRPr="00C337AA">
          <w:rPr>
            <w:rStyle w:val="Hypertextovodkaz"/>
          </w:rPr>
          <w:fldChar w:fldCharType="begin"/>
        </w:r>
        <w:r w:rsidRPr="00C337AA">
          <w:rPr>
            <w:rStyle w:val="Hypertextovodkaz"/>
          </w:rPr>
          <w:instrText xml:space="preserve"> </w:instrText>
        </w:r>
        <w:r>
          <w:rPr>
            <w:noProof/>
          </w:rPr>
          <w:instrText>HYPERLINK \l "_Toc175549740"</w:instrText>
        </w:r>
        <w:r w:rsidRPr="00C337AA">
          <w:rPr>
            <w:rStyle w:val="Hypertextovodkaz"/>
          </w:rPr>
          <w:instrText xml:space="preserve"> </w:instrText>
        </w:r>
        <w:r w:rsidRPr="00C337AA">
          <w:rPr>
            <w:rStyle w:val="Hypertextovodkaz"/>
          </w:rPr>
          <w:fldChar w:fldCharType="separate"/>
        </w:r>
        <w:r w:rsidRPr="00C337AA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337AA">
          <w:rPr>
            <w:rStyle w:val="Hypertextovodkaz"/>
          </w:rPr>
          <w:t>ZÁKLADNÍ PRAVIDLA PRO OCEŇOVÁNÍ SOUPISU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_Toc175549740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90" w:author="Znamenaný Zdeněk, Ing." w:date="2024-08-26T07:28:00Z"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  <w:r w:rsidRPr="00C337AA">
          <w:rPr>
            <w:rStyle w:val="Hypertextovodkaz"/>
          </w:rPr>
          <w:fldChar w:fldCharType="end"/>
        </w:r>
      </w:ins>
    </w:p>
    <w:p w14:paraId="24BF23F0" w14:textId="2DC848BF" w:rsidR="00DD54DF" w:rsidRDefault="00DD54DF">
      <w:pPr>
        <w:pStyle w:val="Obsah1"/>
        <w:rPr>
          <w:ins w:id="91" w:author="Znamenaný Zdeněk, Ing." w:date="2024-08-26T07:28:00Z"/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ins w:id="92" w:author="Znamenaný Zdeněk, Ing." w:date="2024-08-26T07:28:00Z">
        <w:r w:rsidRPr="00C337AA">
          <w:rPr>
            <w:rStyle w:val="Hypertextovodkaz"/>
          </w:rPr>
          <w:fldChar w:fldCharType="begin"/>
        </w:r>
        <w:r w:rsidRPr="00C337AA">
          <w:rPr>
            <w:rStyle w:val="Hypertextovodkaz"/>
          </w:rPr>
          <w:instrText xml:space="preserve"> </w:instrText>
        </w:r>
        <w:r>
          <w:rPr>
            <w:noProof/>
          </w:rPr>
          <w:instrText>HYPERLINK \l "_Toc175549742"</w:instrText>
        </w:r>
        <w:r w:rsidRPr="00C337AA">
          <w:rPr>
            <w:rStyle w:val="Hypertextovodkaz"/>
          </w:rPr>
          <w:instrText xml:space="preserve"> </w:instrText>
        </w:r>
        <w:r w:rsidRPr="00C337AA">
          <w:rPr>
            <w:rStyle w:val="Hypertextovodkaz"/>
          </w:rPr>
          <w:fldChar w:fldCharType="separate"/>
        </w:r>
        <w:r w:rsidRPr="00C337AA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337AA">
          <w:rPr>
            <w:rStyle w:val="Hypertextovodkaz"/>
          </w:rPr>
          <w:t>MĚŘENÍ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_Toc175549742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93" w:author="Znamenaný Zdeněk, Ing." w:date="2024-08-26T07:28:00Z"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  <w:r w:rsidRPr="00C337AA">
          <w:rPr>
            <w:rStyle w:val="Hypertextovodkaz"/>
          </w:rPr>
          <w:fldChar w:fldCharType="end"/>
        </w:r>
      </w:ins>
    </w:p>
    <w:p w14:paraId="53D284A7" w14:textId="44CC1BA2" w:rsidR="00DD54DF" w:rsidRDefault="00DD54DF">
      <w:pPr>
        <w:pStyle w:val="Obsah1"/>
        <w:rPr>
          <w:ins w:id="94" w:author="Znamenaný Zdeněk, Ing." w:date="2024-08-26T07:28:00Z"/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ins w:id="95" w:author="Znamenaný Zdeněk, Ing." w:date="2024-08-26T07:28:00Z">
        <w:r w:rsidRPr="00C337AA">
          <w:rPr>
            <w:rStyle w:val="Hypertextovodkaz"/>
          </w:rPr>
          <w:fldChar w:fldCharType="begin"/>
        </w:r>
        <w:r w:rsidRPr="00C337AA">
          <w:rPr>
            <w:rStyle w:val="Hypertextovodkaz"/>
          </w:rPr>
          <w:instrText xml:space="preserve"> </w:instrText>
        </w:r>
        <w:r>
          <w:rPr>
            <w:noProof/>
          </w:rPr>
          <w:instrText>HYPERLINK \l "_Toc175549743"</w:instrText>
        </w:r>
        <w:r w:rsidRPr="00C337AA">
          <w:rPr>
            <w:rStyle w:val="Hypertextovodkaz"/>
          </w:rPr>
          <w:instrText xml:space="preserve"> </w:instrText>
        </w:r>
        <w:r w:rsidRPr="00C337AA">
          <w:rPr>
            <w:rStyle w:val="Hypertextovodkaz"/>
          </w:rPr>
          <w:fldChar w:fldCharType="separate"/>
        </w:r>
        <w:r w:rsidRPr="00C337AA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337AA">
          <w:rPr>
            <w:rStyle w:val="Hypertextovodkaz"/>
          </w:rPr>
          <w:t>SROVNATELNÉ VÝROBKY, ALTERNATIVY MATERIÁLŮ A 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_Toc175549743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96" w:author="Znamenaný Zdeněk, Ing." w:date="2024-08-26T07:28:00Z"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  <w:r w:rsidRPr="00C337AA">
          <w:rPr>
            <w:rStyle w:val="Hypertextovodkaz"/>
          </w:rPr>
          <w:fldChar w:fldCharType="end"/>
        </w:r>
      </w:ins>
    </w:p>
    <w:p w14:paraId="3FC085E0" w14:textId="1142EC56" w:rsidR="006E4DDA" w:rsidDel="00DD54DF" w:rsidRDefault="006E4DDA">
      <w:pPr>
        <w:pStyle w:val="Obsah1"/>
        <w:rPr>
          <w:del w:id="97" w:author="Znamenaný Zdeněk, Ing." w:date="2024-08-26T07:28:00Z"/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del w:id="98" w:author="Znamenaný Zdeněk, Ing." w:date="2024-08-26T07:28:00Z">
        <w:r w:rsidRPr="00DD54DF" w:rsidDel="00DD54DF">
          <w:rPr>
            <w:rPrChange w:id="99" w:author="Znamenaný Zdeněk, Ing." w:date="2024-08-26T07:28:00Z">
              <w:rPr>
                <w:rStyle w:val="Hypertextovodkaz"/>
                <w:b w:val="0"/>
                <w:caps w:val="0"/>
              </w:rPr>
            </w:rPrChange>
          </w:rPr>
          <w:delText>SEZNAM ZKRATEK</w:delText>
        </w:r>
        <w:r w:rsidDel="00DD54DF">
          <w:rPr>
            <w:noProof/>
            <w:webHidden/>
          </w:rPr>
          <w:tab/>
        </w:r>
        <w:r w:rsidR="00CD5DB9" w:rsidDel="00DD54DF">
          <w:rPr>
            <w:noProof/>
            <w:webHidden/>
          </w:rPr>
          <w:delText>3</w:delText>
        </w:r>
      </w:del>
    </w:p>
    <w:p w14:paraId="57DCA612" w14:textId="326973C6" w:rsidR="006E4DDA" w:rsidDel="00DD54DF" w:rsidRDefault="006E4DDA">
      <w:pPr>
        <w:pStyle w:val="Obsah1"/>
        <w:rPr>
          <w:del w:id="100" w:author="Znamenaný Zdeněk, Ing." w:date="2024-08-26T07:28:00Z"/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del w:id="101" w:author="Znamenaný Zdeněk, Ing." w:date="2024-08-26T07:28:00Z">
        <w:r w:rsidRPr="00DD54DF" w:rsidDel="00DD54DF">
          <w:rPr>
            <w:rPrChange w:id="102" w:author="Znamenaný Zdeněk, Ing." w:date="2024-08-26T07:28:00Z">
              <w:rPr>
                <w:rStyle w:val="Hypertextovodkaz"/>
                <w:b w:val="0"/>
                <w:caps w:val="0"/>
              </w:rPr>
            </w:rPrChange>
          </w:rPr>
          <w:delText>1.</w:delText>
        </w:r>
        <w:r w:rsidDel="00DD54D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DD54DF" w:rsidDel="00DD54DF">
          <w:rPr>
            <w:rPrChange w:id="103" w:author="Znamenaný Zdeněk, Ing." w:date="2024-08-26T07:28:00Z">
              <w:rPr>
                <w:rStyle w:val="Hypertextovodkaz"/>
                <w:b w:val="0"/>
                <w:caps w:val="0"/>
              </w:rPr>
            </w:rPrChange>
          </w:rPr>
          <w:delText>POJMY A DEFINICE</w:delText>
        </w:r>
        <w:r w:rsidDel="00DD54DF">
          <w:rPr>
            <w:noProof/>
            <w:webHidden/>
          </w:rPr>
          <w:tab/>
        </w:r>
        <w:r w:rsidR="00CD5DB9" w:rsidDel="00DD54DF">
          <w:rPr>
            <w:noProof/>
            <w:webHidden/>
          </w:rPr>
          <w:delText>4</w:delText>
        </w:r>
      </w:del>
    </w:p>
    <w:p w14:paraId="46DBF1D5" w14:textId="40A41165" w:rsidR="006E4DDA" w:rsidDel="00DD54DF" w:rsidRDefault="006E4DDA">
      <w:pPr>
        <w:pStyle w:val="Obsah2"/>
        <w:rPr>
          <w:del w:id="104" w:author="Znamenaný Zdeněk, Ing." w:date="2024-08-26T07:28:00Z"/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del w:id="105" w:author="Znamenaný Zdeněk, Ing." w:date="2024-08-26T07:28:00Z">
        <w:r w:rsidRPr="00DD54DF" w:rsidDel="00DD54DF">
          <w:rPr>
            <w:rPrChange w:id="106" w:author="Znamenaný Zdeněk, Ing." w:date="2024-08-26T07:28:00Z">
              <w:rPr>
                <w:rStyle w:val="Hypertextovodkaz"/>
                <w:rFonts w:asciiTheme="majorHAnsi" w:hAnsiTheme="majorHAnsi"/>
              </w:rPr>
            </w:rPrChange>
          </w:rPr>
          <w:delText>1.2</w:delText>
        </w:r>
        <w:r w:rsidDel="00DD54D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DD54DF" w:rsidDel="00DD54DF">
          <w:rPr>
            <w:rPrChange w:id="107" w:author="Znamenaný Zdeněk, Ing." w:date="2024-08-26T07:28:00Z">
              <w:rPr>
                <w:rStyle w:val="Hypertextovodkaz"/>
              </w:rPr>
            </w:rPrChange>
          </w:rPr>
          <w:delText>Soupis prací</w:delText>
        </w:r>
        <w:r w:rsidDel="00DD54DF">
          <w:rPr>
            <w:noProof/>
            <w:webHidden/>
          </w:rPr>
          <w:tab/>
        </w:r>
        <w:r w:rsidR="00CD5DB9" w:rsidDel="00DD54DF">
          <w:rPr>
            <w:noProof/>
            <w:webHidden/>
          </w:rPr>
          <w:delText>4</w:delText>
        </w:r>
      </w:del>
    </w:p>
    <w:p w14:paraId="7ED9446D" w14:textId="0384011C" w:rsidR="006E4DDA" w:rsidDel="00DD54DF" w:rsidRDefault="006E4DDA">
      <w:pPr>
        <w:pStyle w:val="Obsah2"/>
        <w:rPr>
          <w:del w:id="108" w:author="Znamenaný Zdeněk, Ing." w:date="2024-08-26T07:28:00Z"/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del w:id="109" w:author="Znamenaný Zdeněk, Ing." w:date="2024-08-26T07:28:00Z">
        <w:r w:rsidRPr="00DD54DF" w:rsidDel="00DD54DF">
          <w:rPr>
            <w:rPrChange w:id="110" w:author="Znamenaný Zdeněk, Ing." w:date="2024-08-26T07:28:00Z">
              <w:rPr>
                <w:rStyle w:val="Hypertextovodkaz"/>
                <w:rFonts w:asciiTheme="majorHAnsi" w:hAnsiTheme="majorHAnsi"/>
              </w:rPr>
            </w:rPrChange>
          </w:rPr>
          <w:delText>1.3</w:delText>
        </w:r>
        <w:r w:rsidDel="00DD54D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DD54DF" w:rsidDel="00DD54DF">
          <w:rPr>
            <w:rPrChange w:id="111" w:author="Znamenaný Zdeněk, Ing." w:date="2024-08-26T07:28:00Z">
              <w:rPr>
                <w:rStyle w:val="Hypertextovodkaz"/>
              </w:rPr>
            </w:rPrChange>
          </w:rPr>
          <w:delText>Cenová soustava</w:delText>
        </w:r>
        <w:r w:rsidDel="00DD54DF">
          <w:rPr>
            <w:noProof/>
            <w:webHidden/>
          </w:rPr>
          <w:tab/>
        </w:r>
        <w:r w:rsidR="00CD5DB9" w:rsidDel="00DD54DF">
          <w:rPr>
            <w:noProof/>
            <w:webHidden/>
          </w:rPr>
          <w:delText>4</w:delText>
        </w:r>
      </w:del>
    </w:p>
    <w:p w14:paraId="702317CF" w14:textId="3DEF8202" w:rsidR="006E4DDA" w:rsidDel="00DD54DF" w:rsidRDefault="006E4DDA">
      <w:pPr>
        <w:pStyle w:val="Obsah2"/>
        <w:rPr>
          <w:del w:id="112" w:author="Znamenaný Zdeněk, Ing." w:date="2024-08-26T07:28:00Z"/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del w:id="113" w:author="Znamenaný Zdeněk, Ing." w:date="2024-08-26T07:28:00Z">
        <w:r w:rsidRPr="00DD54DF" w:rsidDel="00DD54DF">
          <w:rPr>
            <w:rPrChange w:id="114" w:author="Znamenaný Zdeněk, Ing." w:date="2024-08-26T07:28:00Z">
              <w:rPr>
                <w:rStyle w:val="Hypertextovodkaz"/>
                <w:rFonts w:asciiTheme="majorHAnsi" w:hAnsiTheme="majorHAnsi"/>
              </w:rPr>
            </w:rPrChange>
          </w:rPr>
          <w:delText>1.4</w:delText>
        </w:r>
        <w:r w:rsidDel="00DD54D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DD54DF" w:rsidDel="00DD54DF">
          <w:rPr>
            <w:rPrChange w:id="115" w:author="Znamenaný Zdeněk, Ing." w:date="2024-08-26T07:28:00Z">
              <w:rPr>
                <w:rStyle w:val="Hypertextovodkaz"/>
              </w:rPr>
            </w:rPrChange>
          </w:rPr>
          <w:delText>Měrné jednotky</w:delText>
        </w:r>
        <w:r w:rsidDel="00DD54DF">
          <w:rPr>
            <w:noProof/>
            <w:webHidden/>
          </w:rPr>
          <w:tab/>
        </w:r>
        <w:r w:rsidR="00CD5DB9" w:rsidDel="00DD54DF">
          <w:rPr>
            <w:noProof/>
            <w:webHidden/>
          </w:rPr>
          <w:delText>4</w:delText>
        </w:r>
      </w:del>
    </w:p>
    <w:p w14:paraId="0D55571D" w14:textId="21C82EDE" w:rsidR="006E4DDA" w:rsidDel="00DD54DF" w:rsidRDefault="006E4DDA">
      <w:pPr>
        <w:pStyle w:val="Obsah1"/>
        <w:rPr>
          <w:del w:id="116" w:author="Znamenaný Zdeněk, Ing." w:date="2024-08-26T07:28:00Z"/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del w:id="117" w:author="Znamenaný Zdeněk, Ing." w:date="2024-08-26T07:28:00Z">
        <w:r w:rsidRPr="00DD54DF" w:rsidDel="00DD54DF">
          <w:rPr>
            <w:rPrChange w:id="118" w:author="Znamenaný Zdeněk, Ing." w:date="2024-08-26T07:28:00Z">
              <w:rPr>
                <w:rStyle w:val="Hypertextovodkaz"/>
                <w:b w:val="0"/>
                <w:caps w:val="0"/>
              </w:rPr>
            </w:rPrChange>
          </w:rPr>
          <w:delText>2.</w:delText>
        </w:r>
        <w:r w:rsidDel="00DD54D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DD54DF" w:rsidDel="00DD54DF">
          <w:rPr>
            <w:rPrChange w:id="119" w:author="Znamenaný Zdeněk, Ing." w:date="2024-08-26T07:28:00Z">
              <w:rPr>
                <w:rStyle w:val="Hypertextovodkaz"/>
                <w:b w:val="0"/>
                <w:caps w:val="0"/>
              </w:rPr>
            </w:rPrChange>
          </w:rPr>
          <w:delText>ZÁKLADNÍ PRAVIDLA PRO OCEŇOVÁNÍ SOUPISU PRACÍ</w:delText>
        </w:r>
        <w:r w:rsidDel="00DD54DF">
          <w:rPr>
            <w:noProof/>
            <w:webHidden/>
          </w:rPr>
          <w:tab/>
        </w:r>
        <w:r w:rsidR="00CD5DB9" w:rsidDel="00DD54DF">
          <w:rPr>
            <w:noProof/>
            <w:webHidden/>
          </w:rPr>
          <w:delText>4</w:delText>
        </w:r>
      </w:del>
    </w:p>
    <w:p w14:paraId="1DFBB134" w14:textId="3165F3B9" w:rsidR="006E4DDA" w:rsidDel="00DD54DF" w:rsidRDefault="006E4DDA">
      <w:pPr>
        <w:pStyle w:val="Obsah1"/>
        <w:rPr>
          <w:del w:id="120" w:author="Znamenaný Zdeněk, Ing." w:date="2024-08-26T07:28:00Z"/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del w:id="121" w:author="Znamenaný Zdeněk, Ing." w:date="2024-08-26T07:28:00Z">
        <w:r w:rsidRPr="00DD54DF" w:rsidDel="00DD54DF">
          <w:rPr>
            <w:rPrChange w:id="122" w:author="Znamenaný Zdeněk, Ing." w:date="2024-08-26T07:28:00Z">
              <w:rPr>
                <w:rStyle w:val="Hypertextovodkaz"/>
                <w:b w:val="0"/>
                <w:caps w:val="0"/>
              </w:rPr>
            </w:rPrChange>
          </w:rPr>
          <w:delText>3.</w:delText>
        </w:r>
        <w:r w:rsidDel="00DD54D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DD54DF" w:rsidDel="00DD54DF">
          <w:rPr>
            <w:rPrChange w:id="123" w:author="Znamenaný Zdeněk, Ing." w:date="2024-08-26T07:28:00Z">
              <w:rPr>
                <w:rStyle w:val="Hypertextovodkaz"/>
                <w:b w:val="0"/>
                <w:caps w:val="0"/>
              </w:rPr>
            </w:rPrChange>
          </w:rPr>
          <w:delText>MĚŘENÍ</w:delText>
        </w:r>
        <w:r w:rsidDel="00DD54DF">
          <w:rPr>
            <w:noProof/>
            <w:webHidden/>
          </w:rPr>
          <w:tab/>
        </w:r>
        <w:r w:rsidR="00CD5DB9" w:rsidDel="00DD54DF">
          <w:rPr>
            <w:noProof/>
            <w:webHidden/>
          </w:rPr>
          <w:delText>5</w:delText>
        </w:r>
      </w:del>
    </w:p>
    <w:p w14:paraId="5BC9DE2C" w14:textId="51B1BA4E" w:rsidR="006E4DDA" w:rsidDel="00DD54DF" w:rsidRDefault="006E4DDA">
      <w:pPr>
        <w:pStyle w:val="Obsah1"/>
        <w:rPr>
          <w:del w:id="124" w:author="Znamenaný Zdeněk, Ing." w:date="2024-08-26T07:28:00Z"/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del w:id="125" w:author="Znamenaný Zdeněk, Ing." w:date="2024-08-26T07:28:00Z">
        <w:r w:rsidRPr="00DD54DF" w:rsidDel="00DD54DF">
          <w:rPr>
            <w:rPrChange w:id="126" w:author="Znamenaný Zdeněk, Ing." w:date="2024-08-26T07:28:00Z">
              <w:rPr>
                <w:rStyle w:val="Hypertextovodkaz"/>
                <w:b w:val="0"/>
                <w:caps w:val="0"/>
              </w:rPr>
            </w:rPrChange>
          </w:rPr>
          <w:delText>4.</w:delText>
        </w:r>
        <w:r w:rsidDel="00DD54D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DD54DF" w:rsidDel="00DD54DF">
          <w:rPr>
            <w:rPrChange w:id="127" w:author="Znamenaný Zdeněk, Ing." w:date="2024-08-26T07:28:00Z">
              <w:rPr>
                <w:rStyle w:val="Hypertextovodkaz"/>
                <w:b w:val="0"/>
                <w:caps w:val="0"/>
              </w:rPr>
            </w:rPrChange>
          </w:rPr>
          <w:delText>SROVNATELNÉ VÝROBKY, ALTERNATIVY MATERIÁLŮ A PROVEDENÍ</w:delText>
        </w:r>
        <w:r w:rsidDel="00DD54DF">
          <w:rPr>
            <w:noProof/>
            <w:webHidden/>
          </w:rPr>
          <w:tab/>
        </w:r>
        <w:r w:rsidR="00CD5DB9" w:rsidDel="00DD54DF">
          <w:rPr>
            <w:noProof/>
            <w:webHidden/>
          </w:rPr>
          <w:delText>6</w:delText>
        </w:r>
      </w:del>
    </w:p>
    <w:p w14:paraId="6A5D265B" w14:textId="77777777" w:rsidR="00AD0C7B" w:rsidRDefault="00BD7E91" w:rsidP="008D03B9">
      <w:r>
        <w:fldChar w:fldCharType="end"/>
      </w:r>
    </w:p>
    <w:p w14:paraId="1295723D" w14:textId="77777777" w:rsidR="000008ED" w:rsidRDefault="000008ED" w:rsidP="008D03B9"/>
    <w:p w14:paraId="0A4C4756" w14:textId="77777777" w:rsidR="000008ED" w:rsidRDefault="000008ED" w:rsidP="008D03B9"/>
    <w:p w14:paraId="2B59520F" w14:textId="77777777" w:rsidR="000008ED" w:rsidRDefault="000008ED" w:rsidP="008D03B9"/>
    <w:p w14:paraId="1CADDC8C" w14:textId="77777777" w:rsidR="000008ED" w:rsidRDefault="000008ED" w:rsidP="008D03B9"/>
    <w:p w14:paraId="54F2AB31" w14:textId="77777777" w:rsidR="00AD0C7B" w:rsidRDefault="00AD0C7B" w:rsidP="00240E69">
      <w:pPr>
        <w:pStyle w:val="Nadpisbezsl1-1"/>
        <w:outlineLvl w:val="0"/>
      </w:pPr>
      <w:bookmarkStart w:id="128" w:name="_Toc175549734"/>
      <w:r>
        <w:t>SEZNAM ZKRATEK</w:t>
      </w:r>
      <w:bookmarkEnd w:id="128"/>
      <w:r w:rsidR="0076790E">
        <w:t xml:space="preserve"> </w:t>
      </w:r>
    </w:p>
    <w:p w14:paraId="7C9E69D0" w14:textId="5995ABD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</w:t>
      </w:r>
      <w:r w:rsidR="00CD2AF0">
        <w:rPr>
          <w:rStyle w:val="Tun"/>
        </w:rPr>
        <w:t> TKP a v ZTP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644E49CB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662DA05A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71ED0E" w14:textId="5DEE4BB1" w:rsidR="005E07BA" w:rsidRPr="00BA5657" w:rsidRDefault="00BA5657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DC2568">
              <w:t xml:space="preserve">CS </w:t>
            </w:r>
            <w:r w:rsidR="00E565D5" w:rsidRPr="00DC2568">
              <w:t>Ú</w:t>
            </w:r>
            <w:r w:rsidRPr="00DC2568">
              <w:t>RS</w:t>
            </w:r>
            <w:r w:rsidR="00935C45" w:rsidRPr="00935C45"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9FF2AC" w14:textId="19DAB76B" w:rsidR="005E07BA" w:rsidRPr="00BA5657" w:rsidRDefault="00BA5657" w:rsidP="00BB32B7">
            <w:pPr>
              <w:pStyle w:val="Zkratky2"/>
            </w:pPr>
            <w:r w:rsidRPr="00BA5657">
              <w:t xml:space="preserve">Cenová soustava </w:t>
            </w:r>
            <w:r w:rsidR="004B3846">
              <w:t>Ú</w:t>
            </w:r>
            <w:r w:rsidRPr="00BA5657">
              <w:t>RS</w:t>
            </w:r>
          </w:p>
        </w:tc>
      </w:tr>
      <w:tr w:rsidR="00BA5657" w:rsidRPr="00AD0C7B" w14:paraId="4A02EAAB" w14:textId="77777777" w:rsidTr="004345E8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0D4826" w14:textId="76BB4FD8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BA5657">
              <w:t xml:space="preserve">SŽ </w:t>
            </w:r>
            <w:r w:rsidRPr="00BA5657"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95A5B5" w14:textId="0AF318B8" w:rsidR="00BA5657" w:rsidRPr="00BA5657" w:rsidRDefault="00BA5657" w:rsidP="00BA5657">
            <w:pPr>
              <w:pStyle w:val="Zkratky2"/>
            </w:pPr>
            <w:r w:rsidRPr="00BA5657">
              <w:t>Správa železnic, státní organizace</w:t>
            </w:r>
          </w:p>
        </w:tc>
      </w:tr>
      <w:tr w:rsidR="00BA5657" w:rsidRPr="00AD0C7B" w14:paraId="0E16E0ED" w14:textId="77777777" w:rsidTr="004345E8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CF17AC2" w14:textId="2B07F913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TKP</w:t>
            </w:r>
            <w:r w:rsidRPr="009C4832">
              <w:t xml:space="preserve"> </w:t>
            </w:r>
            <w:r w:rsidRPr="009C4832"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6FF601D" w14:textId="6BEB2A83" w:rsidR="00BA5657" w:rsidRPr="00BA5657" w:rsidRDefault="00BA5657" w:rsidP="00BA5657">
            <w:pPr>
              <w:pStyle w:val="Zkratky2"/>
            </w:pPr>
            <w:r>
              <w:t>Technické kvalitativní podmínky staveb státních drah</w:t>
            </w:r>
          </w:p>
        </w:tc>
      </w:tr>
      <w:tr w:rsidR="00BA5657" w:rsidRPr="00AD0C7B" w14:paraId="475CD1A6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EBF93E7" w14:textId="4C75E9AF" w:rsidR="00BA5657" w:rsidRPr="00BA5657" w:rsidRDefault="00080356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Ú</w:t>
            </w:r>
            <w:r w:rsidR="00BA5657">
              <w:t xml:space="preserve">OŽI </w:t>
            </w:r>
            <w:r w:rsidR="00BA5657" w:rsidRPr="009C4832"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9DA69" w14:textId="00F7BAAB" w:rsidR="00BA5657" w:rsidRPr="00BA5657" w:rsidRDefault="00BA5657" w:rsidP="00BA5657">
            <w:pPr>
              <w:pStyle w:val="Zkratky2"/>
            </w:pPr>
            <w:r w:rsidRPr="009C4832">
              <w:t>Sborník pro údržbu a opravy železniční infrastruktury</w:t>
            </w:r>
          </w:p>
        </w:tc>
      </w:tr>
      <w:tr w:rsidR="00BA5657" w:rsidRPr="00AD0C7B" w14:paraId="05626DAF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E3AF89" w14:textId="77777777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ZTP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FD1F9A2" w14:textId="77777777" w:rsidR="00BA5657" w:rsidRPr="00BA5657" w:rsidRDefault="00BA5657" w:rsidP="00BA5657">
            <w:pPr>
              <w:pStyle w:val="Zkratky2"/>
            </w:pPr>
            <w:r>
              <w:t>Zvláštní technické podmínky</w:t>
            </w:r>
          </w:p>
        </w:tc>
      </w:tr>
      <w:tr w:rsidR="00BA5657" w:rsidRPr="00AD0C7B" w14:paraId="41C023C8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167E09" w14:textId="77777777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5EDE03B" w14:textId="77777777" w:rsidR="00BA5657" w:rsidRPr="00BA5657" w:rsidRDefault="00BA5657" w:rsidP="00BA5657">
            <w:pPr>
              <w:pStyle w:val="Zkratky2"/>
            </w:pPr>
          </w:p>
        </w:tc>
      </w:tr>
      <w:tr w:rsidR="00BA5657" w:rsidRPr="00AD0C7B" w14:paraId="3C4C77D6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3297C50" w14:textId="77777777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992B591" w14:textId="77777777" w:rsidR="00BA5657" w:rsidRPr="00BA5657" w:rsidRDefault="00BA5657" w:rsidP="00BA5657">
            <w:pPr>
              <w:pStyle w:val="Zkratky2"/>
            </w:pPr>
          </w:p>
        </w:tc>
      </w:tr>
    </w:tbl>
    <w:p w14:paraId="5C9E1665" w14:textId="77777777" w:rsidR="00041EC8" w:rsidRDefault="00041EC8" w:rsidP="00AD0C7B"/>
    <w:p w14:paraId="37CE0FBC" w14:textId="1F7620B6" w:rsidR="00826B7B" w:rsidDel="001018A1" w:rsidRDefault="005E07BA" w:rsidP="005E07BA">
      <w:pPr>
        <w:pStyle w:val="ZTPinfo-text-odr"/>
        <w:rPr>
          <w:del w:id="129" w:author="Znamenaný Zdeněk, Ing." w:date="2024-08-26T07:27:00Z"/>
        </w:rPr>
      </w:pPr>
      <w:del w:id="130" w:author="Znamenaný Zdeněk, Ing." w:date="2024-08-26T07:27:00Z">
        <w:r w:rsidRPr="005E07BA" w:rsidDel="001018A1">
          <w:rPr>
            <w:rStyle w:val="Tun"/>
            <w:b w:val="0"/>
          </w:rPr>
          <w:delText>Do seznamu zkratek doplňte pouze zkratky, které jsou použity v textu Komentáře soupisu prací a Soupisu prací (doporučení: nevytvářejte zbytečně nové zkratky).</w:delText>
        </w:r>
        <w:r w:rsidRPr="005E07BA" w:rsidDel="001018A1">
          <w:rPr>
            <w:rStyle w:val="Tun"/>
          </w:rPr>
          <w:delText xml:space="preserve"> ZAVEDENÉ ZKRATKY POUŽITÉ V SOUPISECH PRACÍ VYCHÁZEJÍCÍ Z CENOVÉ SOUSTAVY, A V TÉTO SOUSTAVĚ DEFINOVANÉ, SE V SEZNAMU NEUVÁDÍ.</w:delText>
        </w:r>
      </w:del>
    </w:p>
    <w:p w14:paraId="773E807A" w14:textId="77777777" w:rsidR="00826B7B" w:rsidRDefault="00826B7B" w:rsidP="008D03B9"/>
    <w:p w14:paraId="33D3B8B7" w14:textId="77777777" w:rsidR="00826B7B" w:rsidRDefault="00826B7B">
      <w:r>
        <w:br w:type="page"/>
      </w:r>
    </w:p>
    <w:p w14:paraId="5C6209A3" w14:textId="77777777" w:rsidR="005E07BA" w:rsidRDefault="005E07BA" w:rsidP="003368B2">
      <w:pPr>
        <w:pStyle w:val="Nadpis2-1"/>
      </w:pPr>
      <w:bookmarkStart w:id="131" w:name="_Toc175549735"/>
      <w:bookmarkStart w:id="132" w:name="_Toc389559699"/>
      <w:bookmarkStart w:id="133" w:name="_Toc397429847"/>
      <w:bookmarkStart w:id="134" w:name="_Ref433028040"/>
      <w:bookmarkStart w:id="135" w:name="_Toc1048197"/>
      <w:r>
        <w:lastRenderedPageBreak/>
        <w:t xml:space="preserve">POJMY A </w:t>
      </w:r>
      <w:r w:rsidRPr="005E07BA">
        <w:t>DEFINICE</w:t>
      </w:r>
      <w:bookmarkEnd w:id="131"/>
    </w:p>
    <w:p w14:paraId="3818A528" w14:textId="69389DB2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 xml:space="preserve">soupisu prací a v Soupisech prací význam definovaný </w:t>
      </w:r>
      <w:r w:rsidR="00CD2AF0" w:rsidRPr="00CD2AF0">
        <w:t xml:space="preserve">v Technických kvalitativních podmínkách staveb státních drah (dále jen </w:t>
      </w:r>
      <w:r w:rsidR="00CD2AF0">
        <w:t>„</w:t>
      </w:r>
      <w:r w:rsidR="00CD2AF0" w:rsidRPr="00CD2AF0">
        <w:t>TKP</w:t>
      </w:r>
      <w:r w:rsidR="00CD2AF0">
        <w:t>“</w:t>
      </w:r>
      <w:r w:rsidR="00CD2AF0" w:rsidRPr="00CD2AF0">
        <w:t>) a</w:t>
      </w:r>
      <w:r w:rsidR="00BA5657">
        <w:t xml:space="preserve"> </w:t>
      </w:r>
      <w:r w:rsidR="00CD2AF0" w:rsidRPr="00CD2AF0">
        <w:t xml:space="preserve">Zvláštních technických podmínkách (dále jen </w:t>
      </w:r>
      <w:r w:rsidR="00CD2AF0">
        <w:t>„</w:t>
      </w:r>
      <w:r w:rsidR="00CD2AF0" w:rsidRPr="00CD2AF0">
        <w:t>ZTP</w:t>
      </w:r>
      <w:r w:rsidR="00CD2AF0">
        <w:t>“</w:t>
      </w:r>
      <w:r w:rsidR="00CD2AF0" w:rsidRPr="00CD2AF0">
        <w:t xml:space="preserve">) </w:t>
      </w:r>
      <w:r w:rsidR="00BA5657">
        <w:t>a v</w:t>
      </w:r>
      <w:r w:rsidR="00CD2AF0">
        <w:t xml:space="preserve"> </w:t>
      </w:r>
      <w:r>
        <w:t>projektové dokumentaci, která je součástí zadávací dokumentace.</w:t>
      </w:r>
    </w:p>
    <w:p w14:paraId="2484BB70" w14:textId="77777777" w:rsidR="005E07BA" w:rsidRDefault="005E07BA" w:rsidP="005E07BA">
      <w:pPr>
        <w:pStyle w:val="Nadpis2-2"/>
      </w:pPr>
      <w:bookmarkStart w:id="136" w:name="_Toc175549736"/>
      <w:r>
        <w:t>Soupis prací</w:t>
      </w:r>
      <w:bookmarkEnd w:id="136"/>
      <w:r>
        <w:t xml:space="preserve"> </w:t>
      </w:r>
    </w:p>
    <w:p w14:paraId="05FEC0D9" w14:textId="3081C69C" w:rsidR="0091750E" w:rsidRDefault="005E07BA" w:rsidP="0091750E">
      <w:pPr>
        <w:pStyle w:val="Text2-1"/>
      </w:pPr>
      <w:r w:rsidRPr="00D31723">
        <w:t>Soupis prací je součást zadávací dokumentace na zhotovení stavby. Obsahuje položky s</w:t>
      </w:r>
      <w:r w:rsidR="00A841B9" w:rsidRPr="00D31723">
        <w:t> </w:t>
      </w:r>
      <w:r w:rsidRPr="00D31723">
        <w:t>popisem prací a materiálů v členění dle PS</w:t>
      </w:r>
      <w:r w:rsidR="00957DF0" w:rsidRPr="00D31723">
        <w:t>/</w:t>
      </w:r>
      <w:r w:rsidRPr="00D31723">
        <w:t>SO a položky</w:t>
      </w:r>
      <w:r w:rsidR="004942CE" w:rsidRPr="00D31723">
        <w:t xml:space="preserve"> </w:t>
      </w:r>
      <w:r w:rsidR="00080356">
        <w:t xml:space="preserve">vedlejších a ostatních nákladů </w:t>
      </w:r>
      <w:r w:rsidR="004A6CD2" w:rsidRPr="00D31723">
        <w:t>VON</w:t>
      </w:r>
      <w:r w:rsidRPr="00D31723">
        <w:t xml:space="preserve"> s popisem dalších činností (</w:t>
      </w:r>
      <w:r w:rsidR="004A6CD2" w:rsidRPr="00D31723">
        <w:t xml:space="preserve">např. </w:t>
      </w:r>
      <w:r w:rsidR="00381D32" w:rsidRPr="00D31723">
        <w:t>průzkumné a geodetické práce,</w:t>
      </w:r>
      <w:r w:rsidR="0091750E">
        <w:t xml:space="preserve"> </w:t>
      </w:r>
      <w:r w:rsidRPr="00D31723">
        <w:t>dokumentace skutečného provedení, realizační dokumentace u vybraných objektů, prohlášení o shodě s prvky interoperability, apod.)</w:t>
      </w:r>
      <w:r w:rsidR="00662502">
        <w:t>.</w:t>
      </w:r>
      <w:r w:rsidRPr="00D31723">
        <w:t xml:space="preserve"> </w:t>
      </w:r>
    </w:p>
    <w:p w14:paraId="4A411705" w14:textId="221B6CC5" w:rsidR="0091750E" w:rsidRPr="00D31723" w:rsidDel="001018A1" w:rsidRDefault="00000571" w:rsidP="006500AD">
      <w:pPr>
        <w:pStyle w:val="Text2-1"/>
        <w:numPr>
          <w:ilvl w:val="0"/>
          <w:numId w:val="0"/>
        </w:numPr>
        <w:rPr>
          <w:del w:id="137" w:author="Znamenaný Zdeněk, Ing." w:date="2024-08-26T07:27:00Z"/>
        </w:rPr>
      </w:pPr>
      <w:del w:id="138" w:author="Znamenaný Zdeněk, Ing." w:date="2024-08-26T07:27:00Z">
        <w:r w:rsidRPr="006500AD" w:rsidDel="001018A1">
          <w:rPr>
            <w:rStyle w:val="Tun"/>
            <w:b w:val="0"/>
            <w:i/>
            <w:color w:val="00A1E0"/>
          </w:rPr>
          <w:delText xml:space="preserve">Poznámka: Pokud se použije objekt </w:delText>
        </w:r>
        <w:r w:rsidR="0091750E" w:rsidRPr="006500AD" w:rsidDel="001018A1">
          <w:rPr>
            <w:rStyle w:val="Tun"/>
            <w:i/>
            <w:color w:val="00A1E0"/>
          </w:rPr>
          <w:delText>SO98-98 Všeobecný objekt</w:delText>
        </w:r>
        <w:r w:rsidR="0091750E" w:rsidRPr="006500AD" w:rsidDel="001018A1">
          <w:rPr>
            <w:rStyle w:val="Tun"/>
            <w:b w:val="0"/>
            <w:i/>
            <w:color w:val="00A1E0"/>
          </w:rPr>
          <w:delText xml:space="preserve"> </w:delText>
        </w:r>
        <w:r w:rsidR="00490E25" w:rsidRPr="006500AD" w:rsidDel="001018A1">
          <w:rPr>
            <w:rStyle w:val="Tun"/>
            <w:b w:val="0"/>
            <w:i/>
            <w:color w:val="00A1E0"/>
          </w:rPr>
          <w:delText>(všeobecné položky dle formuláře SO9898 – vzor (formát *.xlsm), který je k dispozici na https://www.spravazeleznic.cz/stavby-zakazky/podklady-pro-zhotovitele/stanoveni-nakladu-staveb)</w:delText>
        </w:r>
        <w:r w:rsidR="00490E25" w:rsidDel="001018A1">
          <w:rPr>
            <w:rStyle w:val="Tun"/>
            <w:b w:val="0"/>
            <w:i/>
            <w:color w:val="00A1E0"/>
          </w:rPr>
          <w:delText>,</w:delText>
        </w:r>
        <w:r w:rsidR="00490E25" w:rsidRPr="006500AD" w:rsidDel="001018A1">
          <w:rPr>
            <w:rStyle w:val="Tun"/>
            <w:b w:val="0"/>
            <w:i/>
            <w:color w:val="00A1E0"/>
          </w:rPr>
          <w:delText xml:space="preserve"> </w:delText>
        </w:r>
        <w:r w:rsidRPr="006500AD" w:rsidDel="001018A1">
          <w:rPr>
            <w:rStyle w:val="Tun"/>
            <w:i/>
            <w:color w:val="00A1E0"/>
          </w:rPr>
          <w:delText xml:space="preserve">musí být do souhrnného soupisu prací zahrnuty i vedlejší a ostatní náklady </w:delText>
        </w:r>
        <w:r w:rsidR="00490E25" w:rsidRPr="006500AD" w:rsidDel="001018A1">
          <w:rPr>
            <w:rStyle w:val="Tun"/>
            <w:i/>
            <w:color w:val="00A1E0"/>
          </w:rPr>
          <w:delText>v</w:delText>
        </w:r>
        <w:r w:rsidRPr="006500AD" w:rsidDel="001018A1">
          <w:rPr>
            <w:rStyle w:val="Tun"/>
            <w:i/>
            <w:color w:val="00A1E0"/>
          </w:rPr>
          <w:delText> souladu s Metodikou ÚO</w:delText>
        </w:r>
        <w:r w:rsidR="00490E25" w:rsidRPr="006500AD" w:rsidDel="001018A1">
          <w:rPr>
            <w:rStyle w:val="Tun"/>
            <w:i/>
            <w:color w:val="00A1E0"/>
          </w:rPr>
          <w:delText>ŽI</w:delText>
        </w:r>
        <w:r w:rsidR="00490E25" w:rsidDel="001018A1">
          <w:rPr>
            <w:rStyle w:val="Tun"/>
            <w:i/>
            <w:color w:val="00A1E0"/>
          </w:rPr>
          <w:delText>.</w:delText>
        </w:r>
        <w:r w:rsidDel="001018A1">
          <w:delText xml:space="preserve"> </w:delText>
        </w:r>
        <w:bookmarkStart w:id="139" w:name="_Toc175549737"/>
        <w:bookmarkEnd w:id="139"/>
      </w:del>
    </w:p>
    <w:p w14:paraId="0479DBCE" w14:textId="77777777" w:rsidR="005E07BA" w:rsidRDefault="005E07BA" w:rsidP="005E07BA">
      <w:pPr>
        <w:pStyle w:val="Nadpis2-2"/>
      </w:pPr>
      <w:bookmarkStart w:id="140" w:name="_Toc175549738"/>
      <w:r>
        <w:t>Cenová soustava</w:t>
      </w:r>
      <w:bookmarkEnd w:id="140"/>
    </w:p>
    <w:p w14:paraId="51F21CBE" w14:textId="73AE5DB9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</w:t>
      </w:r>
      <w:r w:rsidR="006E4CB2" w:rsidRPr="0061343D">
        <w:t xml:space="preserve">Sborník pro údržbu a opravy železniční infrastruktury (dále </w:t>
      </w:r>
      <w:r w:rsidR="00F91E25">
        <w:t>také</w:t>
      </w:r>
      <w:r w:rsidR="006E4CB2" w:rsidRPr="0061343D">
        <w:t xml:space="preserve"> </w:t>
      </w:r>
      <w:r w:rsidR="004B3846" w:rsidRPr="0061343D">
        <w:t>„</w:t>
      </w:r>
      <w:r w:rsidR="006E4CB2" w:rsidRPr="00A8763F">
        <w:t>ÚOŽI</w:t>
      </w:r>
      <w:r w:rsidR="002C6CDA" w:rsidRPr="00A8763F">
        <w:t>“)</w:t>
      </w:r>
      <w:r w:rsidR="002C6CDA" w:rsidRPr="00E711EE">
        <w:t xml:space="preserve"> /</w:t>
      </w:r>
      <w:r w:rsidR="00E711EE" w:rsidRPr="00E711EE">
        <w:t xml:space="preserve">pro odvětví mostů a tunelů a odvětví pozemních staveb - cenová soustava </w:t>
      </w:r>
      <w:r w:rsidR="00E711EE" w:rsidRPr="004D1FF9">
        <w:t>ÚRS</w:t>
      </w:r>
      <w:r w:rsidR="006E4CB2" w:rsidRPr="004D1FF9">
        <w:t xml:space="preserve"> (dále</w:t>
      </w:r>
      <w:r w:rsidR="00F91E25" w:rsidRPr="006500AD">
        <w:t xml:space="preserve"> také</w:t>
      </w:r>
      <w:r w:rsidR="006E4CB2" w:rsidRPr="004D1FF9">
        <w:t xml:space="preserve"> </w:t>
      </w:r>
      <w:r w:rsidR="002C6CDA">
        <w:t>„</w:t>
      </w:r>
      <w:r w:rsidR="006E4CB2" w:rsidRPr="004D1FF9">
        <w:t>CS ÚRS</w:t>
      </w:r>
      <w:r w:rsidR="00957DF0" w:rsidRPr="006500AD">
        <w:t>“</w:t>
      </w:r>
      <w:r w:rsidRPr="006500AD">
        <w:t>)</w:t>
      </w:r>
      <w:r w:rsidR="004B3846" w:rsidRPr="004D1FF9">
        <w:t>.</w:t>
      </w:r>
      <w:r>
        <w:t xml:space="preserve"> Správcem a provozovatelem cenové soustavy </w:t>
      </w:r>
      <w:bookmarkStart w:id="141" w:name="_Hlk158112128"/>
      <w:r w:rsidR="00BF27B6">
        <w:t>ÚOŽI</w:t>
      </w:r>
      <w:bookmarkEnd w:id="141"/>
      <w:r>
        <w:t xml:space="preserve"> je Státní fond dopravní infrastruktury (viz www.sfdi.cz). V případech, kdy s ohledem na charakter činnosti nebylo možné použít cenovou soustavu </w:t>
      </w:r>
      <w:r w:rsidR="0061343D" w:rsidRPr="0061343D">
        <w:t>ÚOŽI</w:t>
      </w:r>
      <w:r>
        <w:t>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5045739F" w14:textId="77777777" w:rsidR="005E07BA" w:rsidRDefault="005E07BA" w:rsidP="005E07BA">
      <w:pPr>
        <w:pStyle w:val="Nadpis2-2"/>
      </w:pPr>
      <w:bookmarkStart w:id="142" w:name="_Toc175549739"/>
      <w:r>
        <w:t>Měrné jednotky</w:t>
      </w:r>
      <w:bookmarkEnd w:id="142"/>
    </w:p>
    <w:p w14:paraId="1371895C" w14:textId="24E61C18" w:rsidR="005E07BA" w:rsidRDefault="005E07BA" w:rsidP="001A2FF6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</w:t>
      </w:r>
      <w:r w:rsidR="00703CFC">
        <w:t> </w:t>
      </w:r>
      <w:r w:rsidR="00703CFC">
        <w:noBreakHyphen/>
        <w:t> </w:t>
      </w:r>
      <w:r>
        <w:t>Kódy měřicích jednotek používaných v mezinárodním obchodě a</w:t>
      </w:r>
      <w:r w:rsidR="00482C61">
        <w:t xml:space="preserve"> </w:t>
      </w:r>
      <w:r w:rsidR="005C7F6E">
        <w:t>ČSN</w:t>
      </w:r>
      <w:r w:rsidR="007D230B">
        <w:t> </w:t>
      </w:r>
      <w:r w:rsidR="001F2933">
        <w:t>EN </w:t>
      </w:r>
      <w:r w:rsidR="005C7F6E">
        <w:t>ISO</w:t>
      </w:r>
      <w:r w:rsidR="001A2FF6">
        <w:t> </w:t>
      </w:r>
      <w:r w:rsidR="005C7F6E">
        <w:t>80000</w:t>
      </w:r>
      <w:r w:rsidR="007D230B">
        <w:noBreakHyphen/>
      </w:r>
      <w:r w:rsidR="001F2933">
        <w:t>1</w:t>
      </w:r>
      <w:r w:rsidR="007D230B">
        <w:t> až 13 (011300) </w:t>
      </w:r>
      <w:r w:rsidR="005242AE" w:rsidRPr="005C7F6E">
        <w:t>Veličiny a</w:t>
      </w:r>
      <w:r w:rsidR="00D92C88">
        <w:t> </w:t>
      </w:r>
      <w:r w:rsidR="005242AE" w:rsidRPr="005C7F6E">
        <w:t>jednotky</w:t>
      </w:r>
      <w:r w:rsidR="007D230B">
        <w:t>.</w:t>
      </w:r>
    </w:p>
    <w:p w14:paraId="05AF45CC" w14:textId="77777777" w:rsidR="005E07BA" w:rsidRDefault="005E07BA" w:rsidP="005E07BA">
      <w:pPr>
        <w:pStyle w:val="Nadpis2-1"/>
      </w:pPr>
      <w:bookmarkStart w:id="143" w:name="_Toc175549740"/>
      <w:r>
        <w:t>ZÁKLADNÍ PRAVIDLA PRO OCEŇOVÁNÍ SOUPISU PRACÍ</w:t>
      </w:r>
      <w:bookmarkEnd w:id="143"/>
    </w:p>
    <w:p w14:paraId="30155F81" w14:textId="4692B182" w:rsidR="005E07BA" w:rsidRPr="00AC6817" w:rsidRDefault="00BC1671" w:rsidP="005505BB">
      <w:pPr>
        <w:pStyle w:val="Text2-1"/>
      </w:pPr>
      <w:r>
        <w:t xml:space="preserve">Soupis prací je zpracován v členění na </w:t>
      </w:r>
      <w:r w:rsidR="00541CBB">
        <w:t>SO</w:t>
      </w:r>
      <w:r>
        <w:t xml:space="preserve">, </w:t>
      </w:r>
      <w:r w:rsidR="00541CBB">
        <w:t xml:space="preserve">PS </w:t>
      </w:r>
      <w:r>
        <w:t>v souladu s</w:t>
      </w:r>
      <w:r w:rsidR="00541CBB">
        <w:t>e</w:t>
      </w:r>
      <w:r>
        <w:t xml:space="preserve"> zadávací dokumentací</w:t>
      </w:r>
      <w:r w:rsidR="00541CBB">
        <w:t xml:space="preserve">. </w:t>
      </w:r>
      <w:r w:rsidR="005505BB">
        <w:t>Každý</w:t>
      </w:r>
      <w:r w:rsidR="004A6CD2">
        <w:t xml:space="preserve"> SO a PS</w:t>
      </w:r>
      <w:r w:rsidR="005505BB">
        <w:t xml:space="preserve"> definovaný příslušnou dokumentací, má vlastní soupis prací nebo více dílčích soupisů prací. Podklady pro zpracování nabídkové ceny obsahuj</w:t>
      </w:r>
      <w:r w:rsidR="004A6CD2">
        <w:t>í</w:t>
      </w:r>
      <w:r w:rsidR="005505BB">
        <w:t xml:space="preserve"> </w:t>
      </w:r>
      <w:r w:rsidR="005505BB" w:rsidRPr="006500AD">
        <w:rPr>
          <w:b/>
        </w:rPr>
        <w:t>rekapitulaci všech dílčích soupisů</w:t>
      </w:r>
      <w:r w:rsidR="005505BB">
        <w:t>.</w:t>
      </w:r>
      <w:r w:rsidR="005505BB" w:rsidRPr="005505BB">
        <w:t xml:space="preserve"> </w:t>
      </w:r>
      <w:r w:rsidR="005505BB">
        <w:t xml:space="preserve">Soupis prací obsahuje položky veškerých stavebních nebo montážních prací, dodávek materiálů a </w:t>
      </w:r>
      <w:r w:rsidR="005505BB" w:rsidRPr="00AC6817">
        <w:t>služeb nezbytných pro zhotovení</w:t>
      </w:r>
      <w:r w:rsidR="004A6CD2" w:rsidRPr="00AC6817">
        <w:t xml:space="preserve"> díla SO a PS.</w:t>
      </w:r>
    </w:p>
    <w:p w14:paraId="3A1A7612" w14:textId="5A1A1569" w:rsidR="005E07BA" w:rsidRPr="00AC6817" w:rsidRDefault="005E07BA" w:rsidP="005E07BA">
      <w:pPr>
        <w:pStyle w:val="Text2-1"/>
      </w:pPr>
      <w:r w:rsidRPr="00AC6817">
        <w:t>Položky soupisu prací obsahují pol</w:t>
      </w:r>
      <w:r w:rsidR="00AC6817">
        <w:t>e:</w:t>
      </w:r>
    </w:p>
    <w:p w14:paraId="24305FBE" w14:textId="77777777" w:rsidR="00D92C88" w:rsidRPr="00AC6817" w:rsidRDefault="005E07BA" w:rsidP="005E07BA">
      <w:pPr>
        <w:pStyle w:val="Odrka1-1"/>
      </w:pPr>
      <w:r w:rsidRPr="00AC6817">
        <w:rPr>
          <w:rStyle w:val="Tun"/>
        </w:rPr>
        <w:t>Pořadové číslo položky</w:t>
      </w:r>
      <w:r w:rsidRPr="00AC6817">
        <w:t>,</w:t>
      </w:r>
    </w:p>
    <w:p w14:paraId="6ED5AF46" w14:textId="77777777" w:rsidR="005E07BA" w:rsidRPr="00D92C88" w:rsidRDefault="005E07BA" w:rsidP="005E07BA">
      <w:pPr>
        <w:pStyle w:val="Odrka1-1"/>
      </w:pPr>
      <w:r w:rsidRPr="00AC6817">
        <w:rPr>
          <w:rStyle w:val="Tun"/>
        </w:rPr>
        <w:t>Kód položky</w:t>
      </w:r>
      <w:r w:rsidRPr="00AC6817">
        <w:t xml:space="preserve"> - třídící kód</w:t>
      </w:r>
      <w:r w:rsidRPr="00D92C88">
        <w:t xml:space="preserve"> položky dle použité cenové soustavy, pokud je použita,</w:t>
      </w:r>
    </w:p>
    <w:p w14:paraId="44CE39D4" w14:textId="25425665" w:rsidR="00AC6817" w:rsidRPr="006500AD" w:rsidRDefault="00D7153B" w:rsidP="00D7153B">
      <w:pPr>
        <w:pStyle w:val="Odrka1-1"/>
        <w:rPr>
          <w:b/>
        </w:rPr>
      </w:pPr>
      <w:r w:rsidRPr="00D7153B">
        <w:rPr>
          <w:rStyle w:val="Tun"/>
        </w:rPr>
        <w:t xml:space="preserve">Popis položky </w:t>
      </w:r>
      <w:r w:rsidR="002E7A22" w:rsidRPr="00AC6817">
        <w:rPr>
          <w:rStyle w:val="Tun"/>
          <w:b w:val="0"/>
        </w:rPr>
        <w:t>(Základní popis položky a doplňující popis položky)</w:t>
      </w:r>
      <w:r w:rsidR="002E7A22">
        <w:rPr>
          <w:rStyle w:val="Tun"/>
          <w:b w:val="0"/>
        </w:rPr>
        <w:t xml:space="preserve"> </w:t>
      </w:r>
      <w:r w:rsidRPr="00AC6817">
        <w:rPr>
          <w:rStyle w:val="Tun"/>
          <w:b w:val="0"/>
        </w:rPr>
        <w:t>jednoznačně vymezující druh a kvalitu prací, dodávky nebo služby, s případným odkazem na jiné dokumenty, zejména technické a cenové podmínky</w:t>
      </w:r>
      <w:r w:rsidR="005E07BA" w:rsidRPr="006500AD">
        <w:rPr>
          <w:b/>
        </w:rPr>
        <w:t>,</w:t>
      </w:r>
    </w:p>
    <w:p w14:paraId="602BC2A6" w14:textId="075D2D2A" w:rsidR="005E07BA" w:rsidRPr="00EA0E26" w:rsidRDefault="00B22D20" w:rsidP="00B22D20">
      <w:pPr>
        <w:pStyle w:val="Odrka1-2-"/>
      </w:pPr>
      <w:r>
        <w:rPr>
          <w:b/>
        </w:rPr>
        <w:t>V</w:t>
      </w:r>
      <w:r w:rsidRPr="000A46D8">
        <w:rPr>
          <w:b/>
        </w:rPr>
        <w:t>ýkaz výměr</w:t>
      </w:r>
      <w:r>
        <w:t xml:space="preserve"> k uvedenému množství (s výjimkou případů, kdy není výpočet pro stanoven soupisu prací potřebný)</w:t>
      </w:r>
    </w:p>
    <w:p w14:paraId="09D74F0C" w14:textId="5E8254C9" w:rsidR="005E07BA" w:rsidRPr="00EA0E26" w:rsidRDefault="005E07BA" w:rsidP="005E07BA">
      <w:pPr>
        <w:pStyle w:val="Odrka1-1"/>
      </w:pPr>
      <w:r w:rsidRPr="00EA0E26">
        <w:rPr>
          <w:rStyle w:val="Tun"/>
        </w:rPr>
        <w:t>Měrná jednotka</w:t>
      </w:r>
      <w:r w:rsidRPr="00EA0E26">
        <w:t>,</w:t>
      </w:r>
    </w:p>
    <w:p w14:paraId="5202C841" w14:textId="069EBA32" w:rsidR="002E7A22" w:rsidRPr="00EA0E26" w:rsidRDefault="005E07BA" w:rsidP="00B22D20">
      <w:pPr>
        <w:pStyle w:val="Odrka1-1"/>
      </w:pPr>
      <w:r w:rsidRPr="00EA0E26">
        <w:rPr>
          <w:rStyle w:val="Tun"/>
        </w:rPr>
        <w:t>Množství</w:t>
      </w:r>
      <w:r w:rsidRPr="00EA0E26">
        <w:t xml:space="preserve"> - v dané měrné jednotce</w:t>
      </w:r>
    </w:p>
    <w:p w14:paraId="19AEC961" w14:textId="0E39E72D" w:rsidR="005E07BA" w:rsidRPr="00EA0E26" w:rsidRDefault="005E07BA" w:rsidP="005E07BA">
      <w:pPr>
        <w:pStyle w:val="Odrka1-1"/>
      </w:pPr>
      <w:r w:rsidRPr="00EA0E26">
        <w:rPr>
          <w:rStyle w:val="Tun"/>
        </w:rPr>
        <w:t>Jednotková cena</w:t>
      </w:r>
      <w:r w:rsidR="005257E8">
        <w:t>,</w:t>
      </w:r>
    </w:p>
    <w:p w14:paraId="61703AD2" w14:textId="5E66582D" w:rsidR="005E07BA" w:rsidRDefault="005E07BA" w:rsidP="005E07BA">
      <w:pPr>
        <w:pStyle w:val="Odrka1-1"/>
      </w:pPr>
      <w:r w:rsidRPr="00EA0E26">
        <w:rPr>
          <w:rStyle w:val="Tun"/>
        </w:rPr>
        <w:t>Cena celkem</w:t>
      </w:r>
    </w:p>
    <w:p w14:paraId="563B1713" w14:textId="1F1CF651" w:rsidR="00AC6817" w:rsidRDefault="00AC6817" w:rsidP="005E07BA">
      <w:pPr>
        <w:pStyle w:val="Odrka1-1"/>
      </w:pPr>
      <w:r w:rsidRPr="006500AD">
        <w:rPr>
          <w:b/>
        </w:rPr>
        <w:lastRenderedPageBreak/>
        <w:t>Cenov</w:t>
      </w:r>
      <w:r w:rsidR="00B22D20" w:rsidRPr="006500AD">
        <w:rPr>
          <w:b/>
        </w:rPr>
        <w:t>á</w:t>
      </w:r>
      <w:r w:rsidRPr="006500AD">
        <w:rPr>
          <w:b/>
        </w:rPr>
        <w:t xml:space="preserve"> soustav</w:t>
      </w:r>
      <w:r w:rsidR="00B22D20" w:rsidRPr="006500AD">
        <w:rPr>
          <w:b/>
        </w:rPr>
        <w:t>a</w:t>
      </w:r>
      <w:r w:rsidRPr="00AC6817">
        <w:t xml:space="preserve"> – její označení (pokud je použita), pokud pro činnost není v použité cenové soustavě odpovídající položka, je pro danou činnost vytvořena nová samostatná položka tzv. R-položka tzn. položka bez údajů o příslušnosti k cenové soustavě</w:t>
      </w:r>
    </w:p>
    <w:p w14:paraId="0B8CEE2F" w14:textId="5884F4AB" w:rsidR="00870AA9" w:rsidRPr="00870AA9" w:rsidRDefault="00870AA9" w:rsidP="00870AA9">
      <w:pPr>
        <w:pStyle w:val="Text2-1"/>
        <w:rPr>
          <w:b/>
        </w:rPr>
      </w:pPr>
      <w:r>
        <w:rPr>
          <w:b/>
        </w:rPr>
        <w:t xml:space="preserve">Vedlejší a ostatní náklady </w:t>
      </w:r>
      <w:r w:rsidRPr="006500AD">
        <w:t>jsou popsány v samostatném soupisu prací jako samostatné položky, které</w:t>
      </w:r>
      <w:r>
        <w:rPr>
          <w:b/>
        </w:rPr>
        <w:t xml:space="preserve"> </w:t>
      </w:r>
      <w:r w:rsidRPr="006500AD">
        <w:t>musí umožnit stanovení dané práce nebo činnosti. Jedná se o takové náklady, které nejsou zahrnuty</w:t>
      </w:r>
      <w:r>
        <w:rPr>
          <w:b/>
        </w:rPr>
        <w:t xml:space="preserve"> </w:t>
      </w:r>
      <w:r w:rsidRPr="006500AD">
        <w:t>v položkách soupisu prací</w:t>
      </w:r>
      <w:r>
        <w:t xml:space="preserve"> jednotlivých SO a PS</w:t>
      </w:r>
      <w:r w:rsidRPr="006500AD">
        <w:t>, ale se zhotovením stavby souvisí. Vedlejší a ostatní náklady mohou být</w:t>
      </w:r>
      <w:r w:rsidRPr="00870AA9">
        <w:t xml:space="preserve"> uvedeny v jednom společném soupisu prací</w:t>
      </w:r>
      <w:r w:rsidR="007C141B">
        <w:t xml:space="preserve"> </w:t>
      </w:r>
      <w:r w:rsidR="007C141B" w:rsidRPr="007C141B">
        <w:t xml:space="preserve">tzn. že položky vedlejších a ostatních nákladů jsou zahrnuty v objektu </w:t>
      </w:r>
      <w:r w:rsidR="007C141B" w:rsidRPr="006500AD">
        <w:rPr>
          <w:b/>
        </w:rPr>
        <w:t>VON</w:t>
      </w:r>
      <w:r w:rsidR="00490E25">
        <w:rPr>
          <w:b/>
        </w:rPr>
        <w:t>.</w:t>
      </w:r>
    </w:p>
    <w:p w14:paraId="4B420A5B" w14:textId="4AF3F451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</w:t>
      </w:r>
      <w:r w:rsidRPr="00BF7E20">
        <w:t xml:space="preserve">Celkové ceny jednotlivých SO a PS </w:t>
      </w:r>
      <w:r w:rsidR="00D10D3E" w:rsidRPr="006500AD">
        <w:t>a VON</w:t>
      </w:r>
      <w:r w:rsidR="00A02AE2" w:rsidRPr="00A02AE2">
        <w:t xml:space="preserve"> </w:t>
      </w:r>
      <w:r w:rsidRPr="00BF7E20">
        <w:t>dodavatel vyplní do Přílohy č. 1</w:t>
      </w:r>
      <w:r w:rsidR="00BF7E20" w:rsidRPr="006500AD">
        <w:t xml:space="preserve"> </w:t>
      </w:r>
      <w:r w:rsidR="00A50323">
        <w:t>Smlouvy</w:t>
      </w:r>
      <w:r w:rsidR="00BF7E20" w:rsidRPr="006500AD">
        <w:t xml:space="preserve"> </w:t>
      </w:r>
      <w:r w:rsidR="00D734A0">
        <w:t xml:space="preserve">- </w:t>
      </w:r>
      <w:r w:rsidRPr="00BF7E20">
        <w:t>Rekapitulace ceny dle Dopisu nabídky.</w:t>
      </w:r>
      <w:r>
        <w:t xml:space="preserve"> Celková cena díla pro Zhotovitele vznikne součtem celkové ceny PS a SO </w:t>
      </w:r>
      <w:r w:rsidRPr="00452D01">
        <w:t xml:space="preserve">a </w:t>
      </w:r>
      <w:r w:rsidR="00452D01" w:rsidRPr="00EA216C">
        <w:t>VO</w:t>
      </w:r>
      <w:r w:rsidR="00452D01" w:rsidRPr="00490E25">
        <w:t>N</w:t>
      </w:r>
      <w:bookmarkStart w:id="144" w:name="_Hlk158814438"/>
      <w:r w:rsidR="00BF7E20" w:rsidRPr="006500AD">
        <w:t>.</w:t>
      </w:r>
      <w:r>
        <w:t xml:space="preserve"> </w:t>
      </w:r>
      <w:bookmarkEnd w:id="144"/>
      <w:r>
        <w:t>Měrné jednotky se uvádějí se zaokrouhlením na 3 desetinná místa, a jednotlivé oceněné položky podle Soupisu prací se uvádějí v Kč se zaokrouhlením na 2 desetinná místa.</w:t>
      </w:r>
    </w:p>
    <w:p w14:paraId="3F94209F" w14:textId="5796B374" w:rsidR="005E07BA" w:rsidRDefault="005E07BA" w:rsidP="005E07BA">
      <w:pPr>
        <w:pStyle w:val="Text2-1"/>
      </w:pPr>
      <w:r>
        <w:t>Množství jednotek v položkách Soupisu prací PS a SO jsou očekávaná množství vycházející z technického řešení v</w:t>
      </w:r>
      <w:r w:rsidR="00EA216C">
        <w:t> </w:t>
      </w:r>
      <w:r>
        <w:t xml:space="preserve">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</w:t>
      </w:r>
      <w:r w:rsidRPr="00EA216C">
        <w:t xml:space="preserve">rozhodnutí </w:t>
      </w:r>
      <w:r w:rsidRPr="006500AD">
        <w:t>Správce stavby</w:t>
      </w:r>
      <w:r w:rsidRPr="0001534E">
        <w:t>.</w:t>
      </w:r>
    </w:p>
    <w:p w14:paraId="30B44C41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0FDE20F3" w14:textId="662A81DC" w:rsidR="00222434" w:rsidRPr="009E56ED" w:rsidDel="001018A1" w:rsidRDefault="00222434" w:rsidP="00222434">
      <w:pPr>
        <w:pStyle w:val="ZTPinfo-text"/>
        <w:rPr>
          <w:del w:id="145" w:author="Znamenaný Zdeněk, Ing." w:date="2024-08-26T07:25:00Z"/>
          <w:b/>
        </w:rPr>
      </w:pPr>
      <w:del w:id="146" w:author="Znamenaný Zdeněk, Ing." w:date="2024-08-26T07:25:00Z">
        <w:r w:rsidRPr="009E56ED" w:rsidDel="001018A1">
          <w:rPr>
            <w:b/>
          </w:rPr>
          <w:delText xml:space="preserve">Bude uvedeno </w:delText>
        </w:r>
        <w:r w:rsidR="001062DA" w:rsidRPr="009E56ED" w:rsidDel="001018A1">
          <w:rPr>
            <w:b/>
          </w:rPr>
          <w:delText xml:space="preserve">pouze </w:delText>
        </w:r>
        <w:r w:rsidRPr="009E56ED" w:rsidDel="001018A1">
          <w:rPr>
            <w:b/>
          </w:rPr>
          <w:delText>v případě použití souhrnného objektu pro odpady SO 90-90:</w:delText>
        </w:r>
      </w:del>
    </w:p>
    <w:p w14:paraId="57A2BAC1" w14:textId="40ABC361" w:rsidR="006D17F7" w:rsidRPr="009E56ED" w:rsidDel="001018A1" w:rsidRDefault="00C952B9" w:rsidP="004345E8">
      <w:pPr>
        <w:pStyle w:val="Text2-1"/>
        <w:rPr>
          <w:del w:id="147" w:author="Znamenaný Zdeněk, Ing." w:date="2024-08-26T07:25:00Z"/>
          <w:b/>
          <w:highlight w:val="green"/>
        </w:rPr>
      </w:pPr>
      <w:del w:id="148" w:author="Znamenaný Zdeněk, Ing." w:date="2024-08-26T07:25:00Z">
        <w:r w:rsidRPr="0092239D" w:rsidDel="001018A1">
          <w:rPr>
            <w:b/>
            <w:highlight w:val="green"/>
          </w:rPr>
          <w:delText xml:space="preserve">Výjimkou z předchozího odstavce jsou </w:delText>
        </w:r>
        <w:r w:rsidR="001D2123" w:rsidRPr="0092239D" w:rsidDel="001018A1">
          <w:rPr>
            <w:b/>
            <w:highlight w:val="green"/>
          </w:rPr>
          <w:delText xml:space="preserve">jednotlivé </w:delText>
        </w:r>
        <w:r w:rsidR="0015369F" w:rsidRPr="0092239D" w:rsidDel="001018A1">
          <w:rPr>
            <w:b/>
            <w:highlight w:val="green"/>
          </w:rPr>
          <w:delText>„</w:delText>
        </w:r>
        <w:r w:rsidR="001D2123" w:rsidRPr="0092239D" w:rsidDel="001018A1">
          <w:rPr>
            <w:b/>
            <w:highlight w:val="green"/>
          </w:rPr>
          <w:delText>E</w:delText>
        </w:r>
        <w:r w:rsidR="0015369F" w:rsidRPr="0092239D" w:rsidDel="001018A1">
          <w:rPr>
            <w:b/>
            <w:highlight w:val="green"/>
          </w:rPr>
          <w:delText>videnční položky“</w:delText>
        </w:r>
        <w:r w:rsidR="001D2123" w:rsidRPr="0092239D" w:rsidDel="001018A1">
          <w:rPr>
            <w:b/>
            <w:highlight w:val="green"/>
          </w:rPr>
          <w:delText xml:space="preserve"> odpadů </w:delText>
        </w:r>
        <w:r w:rsidR="00222434" w:rsidRPr="0092239D" w:rsidDel="001018A1">
          <w:rPr>
            <w:b/>
            <w:highlight w:val="green"/>
          </w:rPr>
          <w:delText xml:space="preserve">označené Variantou </w:delText>
        </w:r>
        <w:r w:rsidR="0015369F" w:rsidRPr="0092239D" w:rsidDel="001018A1">
          <w:rPr>
            <w:b/>
            <w:highlight w:val="green"/>
          </w:rPr>
          <w:delText>„</w:delText>
        </w:r>
        <w:r w:rsidR="00222434" w:rsidRPr="0092239D" w:rsidDel="001018A1">
          <w:rPr>
            <w:b/>
            <w:highlight w:val="green"/>
          </w:rPr>
          <w:delText>901</w:delText>
        </w:r>
        <w:r w:rsidR="0015369F" w:rsidRPr="0092239D" w:rsidDel="001018A1">
          <w:rPr>
            <w:b/>
            <w:highlight w:val="green"/>
          </w:rPr>
          <w:delText>“</w:delText>
        </w:r>
        <w:r w:rsidR="00222434" w:rsidRPr="0092239D" w:rsidDel="001018A1">
          <w:rPr>
            <w:b/>
            <w:highlight w:val="green"/>
          </w:rPr>
          <w:delText xml:space="preserve"> až </w:delText>
        </w:r>
        <w:r w:rsidR="0015369F" w:rsidRPr="0092239D" w:rsidDel="001018A1">
          <w:rPr>
            <w:b/>
            <w:highlight w:val="green"/>
          </w:rPr>
          <w:delText>„</w:delText>
        </w:r>
        <w:r w:rsidR="00222434" w:rsidRPr="0092239D" w:rsidDel="001018A1">
          <w:rPr>
            <w:b/>
            <w:highlight w:val="green"/>
          </w:rPr>
          <w:delText>999</w:delText>
        </w:r>
        <w:r w:rsidR="0015369F" w:rsidRPr="0092239D" w:rsidDel="001018A1">
          <w:rPr>
            <w:b/>
            <w:highlight w:val="green"/>
          </w:rPr>
          <w:delText>“</w:delText>
        </w:r>
        <w:r w:rsidR="001D2123" w:rsidRPr="0092239D" w:rsidDel="001018A1">
          <w:rPr>
            <w:b/>
            <w:highlight w:val="green"/>
          </w:rPr>
          <w:delText xml:space="preserve">, které jsou součástí </w:delText>
        </w:r>
        <w:r w:rsidRPr="0092239D" w:rsidDel="001018A1">
          <w:rPr>
            <w:b/>
            <w:highlight w:val="green"/>
          </w:rPr>
          <w:delText xml:space="preserve">jednotlivých SO/PS, </w:delText>
        </w:r>
        <w:r w:rsidR="001D2123" w:rsidRPr="0092239D" w:rsidDel="001018A1">
          <w:rPr>
            <w:b/>
            <w:highlight w:val="green"/>
          </w:rPr>
          <w:delText>a</w:delText>
        </w:r>
        <w:r w:rsidR="009E2461" w:rsidRPr="009E56ED" w:rsidDel="001018A1">
          <w:rPr>
            <w:b/>
            <w:highlight w:val="green"/>
          </w:rPr>
          <w:delText> </w:delText>
        </w:r>
        <w:r w:rsidR="00640764" w:rsidRPr="0092239D" w:rsidDel="001018A1">
          <w:rPr>
            <w:b/>
            <w:highlight w:val="green"/>
          </w:rPr>
          <w:delText xml:space="preserve">které </w:delText>
        </w:r>
        <w:r w:rsidR="001D2123" w:rsidRPr="0092239D" w:rsidDel="001018A1">
          <w:rPr>
            <w:b/>
            <w:highlight w:val="green"/>
          </w:rPr>
          <w:delText>nebudou</w:delText>
        </w:r>
        <w:r w:rsidR="00222434" w:rsidRPr="0092239D" w:rsidDel="001018A1">
          <w:rPr>
            <w:b/>
            <w:highlight w:val="green"/>
          </w:rPr>
          <w:delText xml:space="preserve"> </w:delText>
        </w:r>
        <w:r w:rsidR="00640764" w:rsidRPr="0092239D" w:rsidDel="001018A1">
          <w:rPr>
            <w:b/>
            <w:highlight w:val="green"/>
          </w:rPr>
          <w:delText xml:space="preserve">v jednotlivých SO/PS uchazečem </w:delText>
        </w:r>
        <w:r w:rsidR="00222434" w:rsidRPr="0092239D" w:rsidDel="001018A1">
          <w:rPr>
            <w:b/>
            <w:highlight w:val="green"/>
          </w:rPr>
          <w:delText>oceň</w:delText>
        </w:r>
        <w:r w:rsidR="00BE6548" w:rsidRPr="0092239D" w:rsidDel="001018A1">
          <w:rPr>
            <w:b/>
            <w:highlight w:val="green"/>
          </w:rPr>
          <w:delText>o</w:delText>
        </w:r>
        <w:r w:rsidR="001D2123" w:rsidRPr="0092239D" w:rsidDel="001018A1">
          <w:rPr>
            <w:b/>
            <w:highlight w:val="green"/>
          </w:rPr>
          <w:delText>vány</w:delText>
        </w:r>
        <w:r w:rsidR="0015369F" w:rsidRPr="0092239D" w:rsidDel="001018A1">
          <w:rPr>
            <w:b/>
            <w:highlight w:val="green"/>
          </w:rPr>
          <w:delText>. U</w:delText>
        </w:r>
        <w:r w:rsidR="006D17F7" w:rsidRPr="009E56ED" w:rsidDel="001018A1">
          <w:rPr>
            <w:b/>
            <w:highlight w:val="green"/>
          </w:rPr>
          <w:delText xml:space="preserve">chazeč provede ocenění </w:delText>
        </w:r>
        <w:r w:rsidR="00BE6548" w:rsidRPr="0092239D" w:rsidDel="001018A1">
          <w:rPr>
            <w:b/>
            <w:highlight w:val="green"/>
          </w:rPr>
          <w:delText>těchto položek pouze</w:delText>
        </w:r>
        <w:r w:rsidR="006D17F7" w:rsidRPr="009E56ED" w:rsidDel="001018A1">
          <w:rPr>
            <w:b/>
            <w:highlight w:val="green"/>
          </w:rPr>
          <w:delText xml:space="preserve"> v</w:delText>
        </w:r>
        <w:r w:rsidR="00BE6548" w:rsidRPr="0092239D" w:rsidDel="001018A1">
          <w:rPr>
            <w:b/>
            <w:highlight w:val="green"/>
          </w:rPr>
          <w:delText> </w:delText>
        </w:r>
        <w:r w:rsidR="006D17F7" w:rsidRPr="009E56ED" w:rsidDel="001018A1">
          <w:rPr>
            <w:b/>
            <w:highlight w:val="green"/>
          </w:rPr>
          <w:delText>souhrn</w:delText>
        </w:r>
        <w:r w:rsidR="00BE6548" w:rsidRPr="0092239D" w:rsidDel="001018A1">
          <w:rPr>
            <w:b/>
            <w:highlight w:val="green"/>
          </w:rPr>
          <w:delText xml:space="preserve">ném objektu </w:delText>
        </w:r>
        <w:r w:rsidR="006D17F7" w:rsidRPr="009E56ED" w:rsidDel="001018A1">
          <w:rPr>
            <w:b/>
            <w:highlight w:val="green"/>
          </w:rPr>
          <w:delText xml:space="preserve">odpadů </w:delText>
        </w:r>
        <w:r w:rsidR="009E2461" w:rsidRPr="009E56ED" w:rsidDel="001018A1">
          <w:rPr>
            <w:b/>
            <w:highlight w:val="green"/>
          </w:rPr>
          <w:delText>„</w:delText>
        </w:r>
        <w:r w:rsidR="006D17F7" w:rsidRPr="009E56ED" w:rsidDel="001018A1">
          <w:rPr>
            <w:b/>
            <w:highlight w:val="green"/>
          </w:rPr>
          <w:delText>SO</w:delText>
        </w:r>
        <w:r w:rsidR="00753492" w:rsidRPr="009E56ED" w:rsidDel="001018A1">
          <w:rPr>
            <w:b/>
            <w:highlight w:val="green"/>
          </w:rPr>
          <w:delText> </w:delText>
        </w:r>
        <w:r w:rsidR="006D17F7" w:rsidRPr="009E56ED" w:rsidDel="001018A1">
          <w:rPr>
            <w:b/>
            <w:highlight w:val="green"/>
          </w:rPr>
          <w:delText>90</w:delText>
        </w:r>
        <w:r w:rsidR="00753492" w:rsidRPr="009E56ED" w:rsidDel="001018A1">
          <w:rPr>
            <w:b/>
            <w:highlight w:val="green"/>
          </w:rPr>
          <w:noBreakHyphen/>
        </w:r>
        <w:r w:rsidR="006D17F7" w:rsidRPr="009E56ED" w:rsidDel="001018A1">
          <w:rPr>
            <w:b/>
            <w:highlight w:val="green"/>
          </w:rPr>
          <w:delText>90</w:delText>
        </w:r>
        <w:r w:rsidR="00BE6548" w:rsidRPr="0092239D" w:rsidDel="001018A1">
          <w:rPr>
            <w:b/>
            <w:highlight w:val="green"/>
          </w:rPr>
          <w:delText xml:space="preserve"> </w:delText>
        </w:r>
        <w:r w:rsidR="009E2461" w:rsidRPr="009E56ED" w:rsidDel="001018A1">
          <w:rPr>
            <w:b/>
            <w:highlight w:val="green"/>
          </w:rPr>
          <w:delText>Likvidace odpadů včetně dopravy“</w:delText>
        </w:r>
        <w:r w:rsidR="006D17F7" w:rsidRPr="009E56ED" w:rsidDel="001018A1">
          <w:rPr>
            <w:b/>
            <w:highlight w:val="green"/>
          </w:rPr>
          <w:delText xml:space="preserve">. </w:delText>
        </w:r>
        <w:r w:rsidR="00640764" w:rsidRPr="009E56ED" w:rsidDel="001018A1">
          <w:rPr>
            <w:highlight w:val="green"/>
          </w:rPr>
          <w:delText>V</w:delText>
        </w:r>
        <w:r w:rsidR="009E2461" w:rsidRPr="0092239D" w:rsidDel="001018A1">
          <w:rPr>
            <w:highlight w:val="green"/>
          </w:rPr>
          <w:delText> </w:delText>
        </w:r>
        <w:r w:rsidR="006D17F7" w:rsidRPr="0092239D" w:rsidDel="001018A1">
          <w:rPr>
            <w:highlight w:val="green"/>
          </w:rPr>
          <w:delText xml:space="preserve">SO 90-90 </w:delText>
        </w:r>
        <w:r w:rsidR="009E2461" w:rsidRPr="0092239D" w:rsidDel="001018A1">
          <w:rPr>
            <w:highlight w:val="green"/>
          </w:rPr>
          <w:delText xml:space="preserve">Likvidace odpadů včetně dopravy </w:delText>
        </w:r>
        <w:r w:rsidR="00640764" w:rsidRPr="009E56ED" w:rsidDel="001018A1">
          <w:rPr>
            <w:highlight w:val="green"/>
          </w:rPr>
          <w:delText xml:space="preserve">jsou souhrnně </w:delText>
        </w:r>
        <w:r w:rsidR="00E923CB" w:rsidRPr="009E56ED" w:rsidDel="001018A1">
          <w:rPr>
            <w:highlight w:val="green"/>
          </w:rPr>
          <w:delText xml:space="preserve">uvedeny </w:delText>
        </w:r>
        <w:r w:rsidR="00640764" w:rsidRPr="009E56ED" w:rsidDel="001018A1">
          <w:rPr>
            <w:highlight w:val="green"/>
          </w:rPr>
          <w:delText xml:space="preserve">všechny </w:delText>
        </w:r>
        <w:r w:rsidR="00E923CB" w:rsidRPr="009E56ED" w:rsidDel="001018A1">
          <w:rPr>
            <w:highlight w:val="green"/>
          </w:rPr>
          <w:delText xml:space="preserve">položky </w:delText>
        </w:r>
        <w:r w:rsidR="00640764" w:rsidRPr="009E56ED" w:rsidDel="001018A1">
          <w:rPr>
            <w:highlight w:val="green"/>
          </w:rPr>
          <w:delText>odpad</w:delText>
        </w:r>
        <w:r w:rsidR="00E923CB" w:rsidRPr="009E56ED" w:rsidDel="001018A1">
          <w:rPr>
            <w:highlight w:val="green"/>
          </w:rPr>
          <w:delText>ů</w:delText>
        </w:r>
        <w:r w:rsidR="00640764" w:rsidRPr="009E56ED" w:rsidDel="001018A1">
          <w:rPr>
            <w:highlight w:val="green"/>
          </w:rPr>
          <w:delText xml:space="preserve"> </w:delText>
        </w:r>
        <w:r w:rsidR="00E923CB" w:rsidRPr="009E56ED" w:rsidDel="001018A1">
          <w:rPr>
            <w:highlight w:val="green"/>
          </w:rPr>
          <w:delText xml:space="preserve">uvedené v jednotlivých SO/PS </w:delText>
        </w:r>
        <w:r w:rsidR="00D12D42" w:rsidRPr="009E56ED" w:rsidDel="001018A1">
          <w:rPr>
            <w:highlight w:val="green"/>
          </w:rPr>
          <w:delText xml:space="preserve">za </w:delText>
        </w:r>
        <w:r w:rsidR="0015369F" w:rsidRPr="009E56ED" w:rsidDel="001018A1">
          <w:rPr>
            <w:highlight w:val="green"/>
          </w:rPr>
          <w:delText>cel</w:delText>
        </w:r>
        <w:r w:rsidR="00D12D42" w:rsidRPr="009E56ED" w:rsidDel="001018A1">
          <w:rPr>
            <w:highlight w:val="green"/>
          </w:rPr>
          <w:delText xml:space="preserve">ou </w:delText>
        </w:r>
        <w:r w:rsidR="00E923CB" w:rsidRPr="009E56ED" w:rsidDel="001018A1">
          <w:rPr>
            <w:highlight w:val="green"/>
          </w:rPr>
          <w:delText>stavb</w:delText>
        </w:r>
        <w:r w:rsidR="00D12D42" w:rsidRPr="009E56ED" w:rsidDel="001018A1">
          <w:rPr>
            <w:highlight w:val="green"/>
          </w:rPr>
          <w:delText>u</w:delText>
        </w:r>
        <w:r w:rsidR="00753492" w:rsidRPr="009E56ED" w:rsidDel="001018A1">
          <w:rPr>
            <w:highlight w:val="green"/>
          </w:rPr>
          <w:delText xml:space="preserve"> (ocenění těchto položek v jednotlivých SO/PS povede k duplicitnímu ocenění</w:delText>
        </w:r>
        <w:r w:rsidR="000F034C" w:rsidDel="001018A1">
          <w:rPr>
            <w:highlight w:val="green"/>
          </w:rPr>
          <w:delText>!</w:delText>
        </w:r>
        <w:r w:rsidR="00753492" w:rsidRPr="009E56ED" w:rsidDel="001018A1">
          <w:rPr>
            <w:highlight w:val="green"/>
          </w:rPr>
          <w:delText>)</w:delText>
        </w:r>
        <w:r w:rsidR="00E923CB" w:rsidRPr="009E56ED" w:rsidDel="001018A1">
          <w:rPr>
            <w:highlight w:val="green"/>
          </w:rPr>
          <w:delText>.</w:delText>
        </w:r>
      </w:del>
    </w:p>
    <w:p w14:paraId="18E36BF6" w14:textId="43B76A21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r w:rsidR="00452D01">
        <w:t>x</w:t>
      </w:r>
      <w:proofErr w:type="spellEnd"/>
      <w:r>
        <w:t xml:space="preserve"> </w:t>
      </w:r>
      <w:r w:rsidRPr="001018A1">
        <w:rPr>
          <w:rPrChange w:id="149" w:author="Znamenaný Zdeněk, Ing." w:date="2024-08-26T07:25:00Z">
            <w:rPr>
              <w:highlight w:val="green"/>
            </w:rPr>
          </w:rPrChange>
        </w:rPr>
        <w:t>a *.</w:t>
      </w:r>
      <w:proofErr w:type="spellStart"/>
      <w:r w:rsidRPr="001018A1">
        <w:rPr>
          <w:rPrChange w:id="150" w:author="Znamenaný Zdeněk, Ing." w:date="2024-08-26T07:25:00Z">
            <w:rPr>
              <w:highlight w:val="green"/>
            </w:rPr>
          </w:rPrChange>
        </w:rPr>
        <w:t>xml</w:t>
      </w:r>
      <w:proofErr w:type="spellEnd"/>
      <w:r w:rsidRPr="001018A1">
        <w:rPr>
          <w:rPrChange w:id="151" w:author="Znamenaný Zdeněk, Ing." w:date="2024-08-26T07:25:00Z">
            <w:rPr>
              <w:highlight w:val="green"/>
            </w:rPr>
          </w:rPrChange>
        </w:rPr>
        <w:t xml:space="preserve"> </w:t>
      </w:r>
      <w:del w:id="152" w:author="Znamenaný Zdeněk, Ing." w:date="2024-08-26T07:25:00Z">
        <w:r w:rsidRPr="00CD5DB9" w:rsidDel="001018A1">
          <w:rPr>
            <w:highlight w:val="green"/>
          </w:rPr>
          <w:delText xml:space="preserve">(struktura dat dle datového předpisu </w:delText>
        </w:r>
        <w:r w:rsidRPr="0017473E" w:rsidDel="001018A1">
          <w:rPr>
            <w:highlight w:val="green"/>
          </w:rPr>
          <w:delText>XC4/</w:delText>
        </w:r>
        <w:r w:rsidRPr="006500AD" w:rsidDel="001018A1">
          <w:rPr>
            <w:highlight w:val="green"/>
          </w:rPr>
          <w:delText>XDC</w:delText>
        </w:r>
        <w:r w:rsidRPr="00CD5DB9" w:rsidDel="001018A1">
          <w:rPr>
            <w:highlight w:val="green"/>
          </w:rPr>
          <w:delText>)</w:delText>
        </w:r>
        <w:r w:rsidDel="001018A1">
          <w:delText>.</w:delText>
        </w:r>
      </w:del>
    </w:p>
    <w:p w14:paraId="67B17AC8" w14:textId="61C79F78" w:rsidR="005E07BA" w:rsidDel="001018A1" w:rsidRDefault="005E07BA" w:rsidP="005E07BA">
      <w:pPr>
        <w:pStyle w:val="ZTPinfo-text-odr"/>
        <w:rPr>
          <w:del w:id="153" w:author="Znamenaný Zdeněk, Ing." w:date="2024-08-26T07:25:00Z"/>
        </w:rPr>
      </w:pPr>
      <w:del w:id="154" w:author="Znamenaný Zdeněk, Ing." w:date="2024-08-26T07:25:00Z">
        <w:r w:rsidDel="001018A1">
          <w:delText>Vybere se typ datového předpisu, který je v zadávací dokumentaci.</w:delText>
        </w:r>
        <w:bookmarkStart w:id="155" w:name="_Toc175549741"/>
        <w:bookmarkEnd w:id="155"/>
      </w:del>
    </w:p>
    <w:p w14:paraId="1EC03043" w14:textId="77777777" w:rsidR="005E07BA" w:rsidRDefault="005E07BA" w:rsidP="005E07BA">
      <w:pPr>
        <w:pStyle w:val="Nadpis2-1"/>
      </w:pPr>
      <w:bookmarkStart w:id="156" w:name="_Toc175549742"/>
      <w:bookmarkStart w:id="157" w:name="_Hlk158618724"/>
      <w:r>
        <w:t>MĚŘENÍ</w:t>
      </w:r>
      <w:bookmarkEnd w:id="156"/>
    </w:p>
    <w:p w14:paraId="4E083981" w14:textId="542F518B" w:rsid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</w:t>
      </w:r>
      <w:r w:rsidR="0001534E">
        <w:t xml:space="preserve"> popisu </w:t>
      </w:r>
      <w:r w:rsidRPr="005E07BA">
        <w:t>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bookmarkEnd w:id="157"/>
    <w:p w14:paraId="4A1369C0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65CCCEA1" w14:textId="77777777" w:rsidR="005E07BA" w:rsidRDefault="005E07BA" w:rsidP="001D1F8C">
      <w:pPr>
        <w:pStyle w:val="Nadpis2-1"/>
      </w:pPr>
      <w:bookmarkStart w:id="158" w:name="_Toc175549743"/>
      <w:r>
        <w:t>SROVNATELNÉ V</w:t>
      </w:r>
      <w:r w:rsidR="00277875">
        <w:t>ÝROBKY, ALTERNATIVY MATERIÁLŮ A </w:t>
      </w:r>
      <w:r>
        <w:t>PROVEDENÍ</w:t>
      </w:r>
      <w:bookmarkEnd w:id="158"/>
    </w:p>
    <w:p w14:paraId="7D1FD532" w14:textId="06DCB8B6" w:rsidR="005E07BA" w:rsidRDefault="005E07BA" w:rsidP="001D1F8C">
      <w:pPr>
        <w:pStyle w:val="Text2-1"/>
      </w:pPr>
      <w:r>
        <w:t xml:space="preserve">Soupis prací s vloženými jednotkovými cenami a cenami v nabídce </w:t>
      </w:r>
      <w:r w:rsidR="00791116">
        <w:t xml:space="preserve">účastníka zadávacího řízení </w:t>
      </w:r>
      <w:r>
        <w:t>je považován za plně pokrývající všechny přípustné alternativy materiálů a provedení, kterými bude zhotovitel se souhlasem objednatele dílo realizovat.</w:t>
      </w:r>
    </w:p>
    <w:p w14:paraId="4942CFC8" w14:textId="764155FB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Pr="00CD5DB9">
        <w:t>Správcem stavby</w:t>
      </w:r>
      <w:r w:rsidR="00791116">
        <w:t xml:space="preserve"> </w:t>
      </w:r>
      <w:r>
        <w:t xml:space="preserve">k zabudování do Díla, potom se považují množství, sazby a ceny v Soupisu prací za dostatečné pro pokrytí všech nákladů </w:t>
      </w:r>
      <w:r>
        <w:lastRenderedPageBreak/>
        <w:t>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</w:t>
      </w:r>
      <w:r w:rsidR="00F80302">
        <w:t xml:space="preserve"> TKP </w:t>
      </w:r>
      <w:r>
        <w:t xml:space="preserve">a </w:t>
      </w:r>
      <w:r w:rsidR="00F80302">
        <w:t>ZTP</w:t>
      </w:r>
      <w:r>
        <w:t xml:space="preserve"> a koordinaci se všemi navazujícími profesemi, eventuální nutnost úpravy projektové dokumentace pro provádění stavby.</w:t>
      </w:r>
      <w:bookmarkEnd w:id="132"/>
      <w:bookmarkEnd w:id="133"/>
      <w:bookmarkEnd w:id="134"/>
      <w:bookmarkEnd w:id="13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ECE0E4" w14:textId="77777777" w:rsidR="00CB3EBF" w:rsidRDefault="00CB3EBF" w:rsidP="00962258">
      <w:pPr>
        <w:spacing w:after="0" w:line="240" w:lineRule="auto"/>
      </w:pPr>
      <w:r>
        <w:separator/>
      </w:r>
    </w:p>
  </w:endnote>
  <w:endnote w:type="continuationSeparator" w:id="0">
    <w:p w14:paraId="6E9F0C42" w14:textId="77777777" w:rsidR="00CB3EBF" w:rsidRDefault="00CB3EB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4345E8" w:rsidRPr="003462EB" w14:paraId="778DDEE6" w14:textId="77777777" w:rsidTr="004345E8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4C8BDFCD" w14:textId="484BE0E5" w:rsidR="004345E8" w:rsidRPr="00B8518B" w:rsidRDefault="004345E8" w:rsidP="004345E8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2D159E74" w14:textId="32ACFEB7" w:rsidR="004345E8" w:rsidRPr="003462EB" w:rsidRDefault="00CB3EBF" w:rsidP="004345E8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9C1A54">
            <w:rPr>
              <w:noProof/>
            </w:rPr>
            <w:t>Cyklická obnova trati v úseku Jílovice - Borovany</w:t>
          </w:r>
          <w:r>
            <w:rPr>
              <w:noProof/>
            </w:rPr>
            <w:fldChar w:fldCharType="end"/>
          </w:r>
        </w:p>
        <w:p w14:paraId="316C9FF5" w14:textId="77777777" w:rsidR="004345E8" w:rsidRDefault="004345E8" w:rsidP="004345E8">
          <w:pPr>
            <w:pStyle w:val="Zpatvlevo"/>
          </w:pPr>
          <w:r w:rsidRPr="003462EB">
            <w:t>Technická specifikace</w:t>
          </w:r>
        </w:p>
        <w:p w14:paraId="2F414F59" w14:textId="77777777" w:rsidR="004345E8" w:rsidRPr="003462EB" w:rsidRDefault="004345E8" w:rsidP="004345E8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18AD0808" w14:textId="77777777" w:rsidR="004345E8" w:rsidRPr="00CF0EF4" w:rsidRDefault="004345E8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4345E8" w:rsidRPr="009E09BE" w14:paraId="2597264F" w14:textId="77777777" w:rsidTr="004345E8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16B60FC6" w14:textId="7547452B" w:rsidR="004345E8" w:rsidRDefault="00CB3EBF" w:rsidP="004345E8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9C1A54">
            <w:rPr>
              <w:noProof/>
            </w:rPr>
            <w:t>Cyklická obnova trati v úseku Jílovice - Borovany</w:t>
          </w:r>
          <w:r>
            <w:rPr>
              <w:noProof/>
            </w:rPr>
            <w:fldChar w:fldCharType="end"/>
          </w:r>
        </w:p>
        <w:p w14:paraId="6187EF7A" w14:textId="77777777" w:rsidR="004345E8" w:rsidRDefault="004345E8" w:rsidP="004345E8">
          <w:pPr>
            <w:pStyle w:val="Zpatvpravo"/>
          </w:pPr>
          <w:r w:rsidRPr="003462EB">
            <w:t>Technická specifikace</w:t>
          </w:r>
        </w:p>
        <w:p w14:paraId="36FAFF47" w14:textId="77777777" w:rsidR="004345E8" w:rsidRPr="003462EB" w:rsidRDefault="004345E8" w:rsidP="004345E8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5620061B" w14:textId="77777777" w:rsidR="004345E8" w:rsidRPr="009E09BE" w:rsidRDefault="004345E8" w:rsidP="004345E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</w:tr>
  </w:tbl>
  <w:p w14:paraId="32A558C7" w14:textId="77777777" w:rsidR="004345E8" w:rsidRPr="00B8518B" w:rsidRDefault="004345E8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BB5899" w14:textId="77777777" w:rsidR="004345E8" w:rsidRPr="00B8518B" w:rsidRDefault="004345E8" w:rsidP="00CF0EF4">
    <w:pPr>
      <w:pStyle w:val="Zpat"/>
      <w:rPr>
        <w:sz w:val="2"/>
        <w:szCs w:val="2"/>
      </w:rPr>
    </w:pPr>
  </w:p>
  <w:p w14:paraId="3D42CC76" w14:textId="77777777" w:rsidR="004345E8" w:rsidRPr="00A616BE" w:rsidRDefault="004345E8" w:rsidP="00CF0EF4">
    <w:pPr>
      <w:pStyle w:val="Zpat"/>
      <w:rPr>
        <w:rFonts w:cs="Calibri"/>
        <w:sz w:val="12"/>
        <w:szCs w:val="12"/>
      </w:rPr>
    </w:pPr>
  </w:p>
  <w:p w14:paraId="46AA8D67" w14:textId="77777777" w:rsidR="004345E8" w:rsidRPr="00460660" w:rsidRDefault="004345E8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4C5AA0" w14:textId="77777777" w:rsidR="00CB3EBF" w:rsidRDefault="00CB3EBF" w:rsidP="00962258">
      <w:pPr>
        <w:spacing w:after="0" w:line="240" w:lineRule="auto"/>
      </w:pPr>
      <w:r>
        <w:separator/>
      </w:r>
    </w:p>
  </w:footnote>
  <w:footnote w:type="continuationSeparator" w:id="0">
    <w:p w14:paraId="36CCDDED" w14:textId="77777777" w:rsidR="00CB3EBF" w:rsidRDefault="00CB3EB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345E8" w14:paraId="7C7B792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D4503CC" w14:textId="77777777" w:rsidR="004345E8" w:rsidRPr="00B8518B" w:rsidRDefault="004345E8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BAF7BD4" w14:textId="77777777" w:rsidR="004345E8" w:rsidRDefault="004345E8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62E623C" w14:textId="77777777" w:rsidR="004345E8" w:rsidRPr="00D6163D" w:rsidRDefault="004345E8" w:rsidP="00D6163D">
          <w:pPr>
            <w:pStyle w:val="Druhdokumentu"/>
          </w:pPr>
        </w:p>
      </w:tc>
    </w:tr>
  </w:tbl>
  <w:p w14:paraId="27E2BEF5" w14:textId="77777777" w:rsidR="004345E8" w:rsidRPr="00D6163D" w:rsidRDefault="004345E8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4345E8" w14:paraId="4BF7B9E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8865055" w14:textId="77777777" w:rsidR="004345E8" w:rsidRPr="00B8518B" w:rsidRDefault="004345E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C49E19" w14:textId="77777777" w:rsidR="004345E8" w:rsidRDefault="004345E8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43A96C13" wp14:editId="55A3F5B5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8F22164" w14:textId="77777777" w:rsidR="004345E8" w:rsidRPr="00D6163D" w:rsidRDefault="004345E8" w:rsidP="00FC6389">
          <w:pPr>
            <w:pStyle w:val="Druhdokumentu"/>
          </w:pPr>
        </w:p>
      </w:tc>
    </w:tr>
    <w:tr w:rsidR="004345E8" w14:paraId="24C27E74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9A435DF" w14:textId="77777777" w:rsidR="004345E8" w:rsidRPr="00B8518B" w:rsidRDefault="004345E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B3B37C" w14:textId="77777777" w:rsidR="004345E8" w:rsidRDefault="004345E8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7F95F1C" w14:textId="77777777" w:rsidR="004345E8" w:rsidRPr="00D6163D" w:rsidRDefault="004345E8" w:rsidP="00FC6389">
          <w:pPr>
            <w:pStyle w:val="Druhdokumentu"/>
          </w:pPr>
        </w:p>
      </w:tc>
    </w:tr>
  </w:tbl>
  <w:p w14:paraId="5479F457" w14:textId="77777777" w:rsidR="004345E8" w:rsidRPr="00D6163D" w:rsidRDefault="004345E8" w:rsidP="00FC6389">
    <w:pPr>
      <w:pStyle w:val="Zhlav"/>
      <w:rPr>
        <w:sz w:val="8"/>
        <w:szCs w:val="8"/>
      </w:rPr>
    </w:pPr>
  </w:p>
  <w:p w14:paraId="659FA364" w14:textId="77777777" w:rsidR="004345E8" w:rsidRPr="00460660" w:rsidRDefault="004345E8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 w:numId="47">
    <w:abstractNumId w:val="2"/>
  </w:num>
  <w:num w:numId="48">
    <w:abstractNumId w:val="9"/>
  </w:num>
  <w:num w:numId="49">
    <w:abstractNumId w:val="5"/>
  </w:num>
  <w:numIdMacAtCleanup w:val="1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Znamenaný Zdeněk, Ing.">
    <w15:presenceInfo w15:providerId="AD" w15:userId="S-1-5-21-3656830906-3839017365-80349702-75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B54"/>
    <w:rsid w:val="00000571"/>
    <w:rsid w:val="000008ED"/>
    <w:rsid w:val="0000631C"/>
    <w:rsid w:val="0000694B"/>
    <w:rsid w:val="0001534E"/>
    <w:rsid w:val="00017F3C"/>
    <w:rsid w:val="00020598"/>
    <w:rsid w:val="00026062"/>
    <w:rsid w:val="00035741"/>
    <w:rsid w:val="000373DC"/>
    <w:rsid w:val="00041EC8"/>
    <w:rsid w:val="000529DD"/>
    <w:rsid w:val="000537B2"/>
    <w:rsid w:val="0006465A"/>
    <w:rsid w:val="0006588D"/>
    <w:rsid w:val="00067A5E"/>
    <w:rsid w:val="00071521"/>
    <w:rsid w:val="000719BB"/>
    <w:rsid w:val="00072A65"/>
    <w:rsid w:val="00072C1E"/>
    <w:rsid w:val="00080356"/>
    <w:rsid w:val="000855ED"/>
    <w:rsid w:val="00085AB4"/>
    <w:rsid w:val="000A1997"/>
    <w:rsid w:val="000B447E"/>
    <w:rsid w:val="000B48A8"/>
    <w:rsid w:val="000B4EB8"/>
    <w:rsid w:val="000C41F2"/>
    <w:rsid w:val="000C5D34"/>
    <w:rsid w:val="000D22C4"/>
    <w:rsid w:val="000D27D1"/>
    <w:rsid w:val="000E1A7F"/>
    <w:rsid w:val="000F034C"/>
    <w:rsid w:val="000F7B8B"/>
    <w:rsid w:val="001018A1"/>
    <w:rsid w:val="001062DA"/>
    <w:rsid w:val="00110177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1728"/>
    <w:rsid w:val="001656A2"/>
    <w:rsid w:val="00170EC5"/>
    <w:rsid w:val="0017473E"/>
    <w:rsid w:val="001747C1"/>
    <w:rsid w:val="00177D6B"/>
    <w:rsid w:val="00191F90"/>
    <w:rsid w:val="00196C40"/>
    <w:rsid w:val="001A2FF6"/>
    <w:rsid w:val="001B4E74"/>
    <w:rsid w:val="001B7668"/>
    <w:rsid w:val="001C5445"/>
    <w:rsid w:val="001C645F"/>
    <w:rsid w:val="001D17AC"/>
    <w:rsid w:val="001D1F8C"/>
    <w:rsid w:val="001D2123"/>
    <w:rsid w:val="001D3CD1"/>
    <w:rsid w:val="001E338A"/>
    <w:rsid w:val="001E678E"/>
    <w:rsid w:val="001E75DB"/>
    <w:rsid w:val="001F2933"/>
    <w:rsid w:val="001F4EBB"/>
    <w:rsid w:val="001F707A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80A26"/>
    <w:rsid w:val="00295772"/>
    <w:rsid w:val="002A166C"/>
    <w:rsid w:val="002A3B57"/>
    <w:rsid w:val="002A65A4"/>
    <w:rsid w:val="002B6B58"/>
    <w:rsid w:val="002C31BF"/>
    <w:rsid w:val="002C6CDA"/>
    <w:rsid w:val="002C6FCF"/>
    <w:rsid w:val="002D26A6"/>
    <w:rsid w:val="002D7FD6"/>
    <w:rsid w:val="002E0CD7"/>
    <w:rsid w:val="002E0CFB"/>
    <w:rsid w:val="002E5C7B"/>
    <w:rsid w:val="002E7A22"/>
    <w:rsid w:val="002F2E57"/>
    <w:rsid w:val="002F4333"/>
    <w:rsid w:val="00315041"/>
    <w:rsid w:val="003229ED"/>
    <w:rsid w:val="00327EEF"/>
    <w:rsid w:val="00330296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626D0"/>
    <w:rsid w:val="0036308E"/>
    <w:rsid w:val="00375127"/>
    <w:rsid w:val="0037545D"/>
    <w:rsid w:val="00381D32"/>
    <w:rsid w:val="00384CE1"/>
    <w:rsid w:val="00386FF1"/>
    <w:rsid w:val="00392EB6"/>
    <w:rsid w:val="003956C6"/>
    <w:rsid w:val="00396B76"/>
    <w:rsid w:val="003A00AA"/>
    <w:rsid w:val="003A043E"/>
    <w:rsid w:val="003C2EF9"/>
    <w:rsid w:val="003C33F2"/>
    <w:rsid w:val="003D756E"/>
    <w:rsid w:val="003E420D"/>
    <w:rsid w:val="003E4C13"/>
    <w:rsid w:val="004078F3"/>
    <w:rsid w:val="00425A72"/>
    <w:rsid w:val="00427794"/>
    <w:rsid w:val="004345E8"/>
    <w:rsid w:val="00434AF2"/>
    <w:rsid w:val="004507DA"/>
    <w:rsid w:val="00450F07"/>
    <w:rsid w:val="00452D01"/>
    <w:rsid w:val="00453CD3"/>
    <w:rsid w:val="00460660"/>
    <w:rsid w:val="00464BA9"/>
    <w:rsid w:val="004702DB"/>
    <w:rsid w:val="00482C61"/>
    <w:rsid w:val="00483969"/>
    <w:rsid w:val="00484506"/>
    <w:rsid w:val="00486107"/>
    <w:rsid w:val="00490E25"/>
    <w:rsid w:val="00491827"/>
    <w:rsid w:val="004942CE"/>
    <w:rsid w:val="00497614"/>
    <w:rsid w:val="004A6CD2"/>
    <w:rsid w:val="004B0DFE"/>
    <w:rsid w:val="004B3846"/>
    <w:rsid w:val="004C4399"/>
    <w:rsid w:val="004C7451"/>
    <w:rsid w:val="004C787C"/>
    <w:rsid w:val="004C7AD5"/>
    <w:rsid w:val="004D1FF9"/>
    <w:rsid w:val="004E7A1F"/>
    <w:rsid w:val="004F4B9B"/>
    <w:rsid w:val="0050666E"/>
    <w:rsid w:val="00511AB9"/>
    <w:rsid w:val="00521419"/>
    <w:rsid w:val="005216D2"/>
    <w:rsid w:val="00523BB5"/>
    <w:rsid w:val="00523EA7"/>
    <w:rsid w:val="00524276"/>
    <w:rsid w:val="005242AE"/>
    <w:rsid w:val="005257E8"/>
    <w:rsid w:val="005315CA"/>
    <w:rsid w:val="00532CFB"/>
    <w:rsid w:val="005406EB"/>
    <w:rsid w:val="00541CBB"/>
    <w:rsid w:val="005505BB"/>
    <w:rsid w:val="00553375"/>
    <w:rsid w:val="00555884"/>
    <w:rsid w:val="00557D94"/>
    <w:rsid w:val="005721BF"/>
    <w:rsid w:val="005736B7"/>
    <w:rsid w:val="00575E5A"/>
    <w:rsid w:val="00580245"/>
    <w:rsid w:val="00586049"/>
    <w:rsid w:val="005873F6"/>
    <w:rsid w:val="005A1F44"/>
    <w:rsid w:val="005B3099"/>
    <w:rsid w:val="005B76D4"/>
    <w:rsid w:val="005C1D44"/>
    <w:rsid w:val="005C7F6E"/>
    <w:rsid w:val="005D3C39"/>
    <w:rsid w:val="005E07BA"/>
    <w:rsid w:val="005E6FAC"/>
    <w:rsid w:val="00601A8C"/>
    <w:rsid w:val="0061068E"/>
    <w:rsid w:val="006115D3"/>
    <w:rsid w:val="0061343D"/>
    <w:rsid w:val="00615040"/>
    <w:rsid w:val="00617C5D"/>
    <w:rsid w:val="00640764"/>
    <w:rsid w:val="00643013"/>
    <w:rsid w:val="00643E8E"/>
    <w:rsid w:val="006500AD"/>
    <w:rsid w:val="00651450"/>
    <w:rsid w:val="00655976"/>
    <w:rsid w:val="0065610E"/>
    <w:rsid w:val="00660AD3"/>
    <w:rsid w:val="00662502"/>
    <w:rsid w:val="00675970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CB2"/>
    <w:rsid w:val="006E4DDA"/>
    <w:rsid w:val="00703CFC"/>
    <w:rsid w:val="00710723"/>
    <w:rsid w:val="00712307"/>
    <w:rsid w:val="00721EBF"/>
    <w:rsid w:val="007238BE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0E75"/>
    <w:rsid w:val="00773023"/>
    <w:rsid w:val="007760D5"/>
    <w:rsid w:val="0077673A"/>
    <w:rsid w:val="007846E1"/>
    <w:rsid w:val="007847D6"/>
    <w:rsid w:val="00787F18"/>
    <w:rsid w:val="00791116"/>
    <w:rsid w:val="007A5172"/>
    <w:rsid w:val="007A67A0"/>
    <w:rsid w:val="007B570C"/>
    <w:rsid w:val="007C141B"/>
    <w:rsid w:val="007D230B"/>
    <w:rsid w:val="007E4A6E"/>
    <w:rsid w:val="007F56A7"/>
    <w:rsid w:val="00800851"/>
    <w:rsid w:val="008037DB"/>
    <w:rsid w:val="008074E9"/>
    <w:rsid w:val="00807DD0"/>
    <w:rsid w:val="00810E5C"/>
    <w:rsid w:val="00816930"/>
    <w:rsid w:val="00821D01"/>
    <w:rsid w:val="00822CC5"/>
    <w:rsid w:val="00825984"/>
    <w:rsid w:val="00826B7B"/>
    <w:rsid w:val="00834146"/>
    <w:rsid w:val="0083764C"/>
    <w:rsid w:val="00846789"/>
    <w:rsid w:val="008657D6"/>
    <w:rsid w:val="00865B8C"/>
    <w:rsid w:val="00870AA9"/>
    <w:rsid w:val="00873DBF"/>
    <w:rsid w:val="00884EEC"/>
    <w:rsid w:val="00887F36"/>
    <w:rsid w:val="0089627B"/>
    <w:rsid w:val="008A3568"/>
    <w:rsid w:val="008A424D"/>
    <w:rsid w:val="008B22EF"/>
    <w:rsid w:val="008B74F7"/>
    <w:rsid w:val="008C50F3"/>
    <w:rsid w:val="008C592F"/>
    <w:rsid w:val="008C7EFE"/>
    <w:rsid w:val="008D03B9"/>
    <w:rsid w:val="008D2083"/>
    <w:rsid w:val="008D30C7"/>
    <w:rsid w:val="008E24A8"/>
    <w:rsid w:val="008F18D6"/>
    <w:rsid w:val="008F2C9B"/>
    <w:rsid w:val="008F797B"/>
    <w:rsid w:val="00904780"/>
    <w:rsid w:val="0090635B"/>
    <w:rsid w:val="00906F80"/>
    <w:rsid w:val="00914A4D"/>
    <w:rsid w:val="00915C5C"/>
    <w:rsid w:val="0091750E"/>
    <w:rsid w:val="00922385"/>
    <w:rsid w:val="0092239D"/>
    <w:rsid w:val="009223DF"/>
    <w:rsid w:val="0092313B"/>
    <w:rsid w:val="00935C45"/>
    <w:rsid w:val="00936091"/>
    <w:rsid w:val="0094003B"/>
    <w:rsid w:val="00940D8A"/>
    <w:rsid w:val="009421B9"/>
    <w:rsid w:val="00957DF0"/>
    <w:rsid w:val="00962258"/>
    <w:rsid w:val="009678B7"/>
    <w:rsid w:val="0097420E"/>
    <w:rsid w:val="00992D9C"/>
    <w:rsid w:val="00993162"/>
    <w:rsid w:val="009933B5"/>
    <w:rsid w:val="00996CB8"/>
    <w:rsid w:val="00996D77"/>
    <w:rsid w:val="009B11BF"/>
    <w:rsid w:val="009B2E97"/>
    <w:rsid w:val="009B5146"/>
    <w:rsid w:val="009C1A54"/>
    <w:rsid w:val="009C418E"/>
    <w:rsid w:val="009C442C"/>
    <w:rsid w:val="009D2FC5"/>
    <w:rsid w:val="009E07F4"/>
    <w:rsid w:val="009E2461"/>
    <w:rsid w:val="009E56ED"/>
    <w:rsid w:val="009F0603"/>
    <w:rsid w:val="009F2867"/>
    <w:rsid w:val="009F309B"/>
    <w:rsid w:val="009F392E"/>
    <w:rsid w:val="009F48B9"/>
    <w:rsid w:val="009F53C5"/>
    <w:rsid w:val="00A01A97"/>
    <w:rsid w:val="00A02AE2"/>
    <w:rsid w:val="00A0740E"/>
    <w:rsid w:val="00A3058F"/>
    <w:rsid w:val="00A308AF"/>
    <w:rsid w:val="00A35F6C"/>
    <w:rsid w:val="00A4050F"/>
    <w:rsid w:val="00A41C27"/>
    <w:rsid w:val="00A50323"/>
    <w:rsid w:val="00A50641"/>
    <w:rsid w:val="00A530BF"/>
    <w:rsid w:val="00A60BCF"/>
    <w:rsid w:val="00A616BE"/>
    <w:rsid w:val="00A6177B"/>
    <w:rsid w:val="00A6575E"/>
    <w:rsid w:val="00A66136"/>
    <w:rsid w:val="00A66A49"/>
    <w:rsid w:val="00A71189"/>
    <w:rsid w:val="00A7364A"/>
    <w:rsid w:val="00A74DCC"/>
    <w:rsid w:val="00A753ED"/>
    <w:rsid w:val="00A77512"/>
    <w:rsid w:val="00A841B9"/>
    <w:rsid w:val="00A8763F"/>
    <w:rsid w:val="00A916FA"/>
    <w:rsid w:val="00A91EB6"/>
    <w:rsid w:val="00A94C2F"/>
    <w:rsid w:val="00AA4CBB"/>
    <w:rsid w:val="00AA599C"/>
    <w:rsid w:val="00AA65FA"/>
    <w:rsid w:val="00AA7351"/>
    <w:rsid w:val="00AB33B3"/>
    <w:rsid w:val="00AB6C0C"/>
    <w:rsid w:val="00AB7341"/>
    <w:rsid w:val="00AC0D7C"/>
    <w:rsid w:val="00AC6817"/>
    <w:rsid w:val="00AD056F"/>
    <w:rsid w:val="00AD0C7B"/>
    <w:rsid w:val="00AD5F1A"/>
    <w:rsid w:val="00AD6731"/>
    <w:rsid w:val="00AE6339"/>
    <w:rsid w:val="00B008D5"/>
    <w:rsid w:val="00B02F73"/>
    <w:rsid w:val="00B0619F"/>
    <w:rsid w:val="00B101FD"/>
    <w:rsid w:val="00B13A26"/>
    <w:rsid w:val="00B15D0D"/>
    <w:rsid w:val="00B22106"/>
    <w:rsid w:val="00B22D20"/>
    <w:rsid w:val="00B23A7D"/>
    <w:rsid w:val="00B5431A"/>
    <w:rsid w:val="00B57A70"/>
    <w:rsid w:val="00B7049C"/>
    <w:rsid w:val="00B7389A"/>
    <w:rsid w:val="00B75EE1"/>
    <w:rsid w:val="00B77481"/>
    <w:rsid w:val="00B8518B"/>
    <w:rsid w:val="00B97CC3"/>
    <w:rsid w:val="00BA1930"/>
    <w:rsid w:val="00BA5657"/>
    <w:rsid w:val="00BB32B7"/>
    <w:rsid w:val="00BC06B4"/>
    <w:rsid w:val="00BC06C4"/>
    <w:rsid w:val="00BC1671"/>
    <w:rsid w:val="00BC38B5"/>
    <w:rsid w:val="00BD24E6"/>
    <w:rsid w:val="00BD7E91"/>
    <w:rsid w:val="00BD7F0D"/>
    <w:rsid w:val="00BE4280"/>
    <w:rsid w:val="00BE6548"/>
    <w:rsid w:val="00BF27B6"/>
    <w:rsid w:val="00BF7E20"/>
    <w:rsid w:val="00C02D0A"/>
    <w:rsid w:val="00C035CA"/>
    <w:rsid w:val="00C03A6E"/>
    <w:rsid w:val="00C07702"/>
    <w:rsid w:val="00C226C0"/>
    <w:rsid w:val="00C230FB"/>
    <w:rsid w:val="00C24A6A"/>
    <w:rsid w:val="00C27566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953C1"/>
    <w:rsid w:val="00CA2A46"/>
    <w:rsid w:val="00CB11AE"/>
    <w:rsid w:val="00CB39E0"/>
    <w:rsid w:val="00CB3EBF"/>
    <w:rsid w:val="00CB6A37"/>
    <w:rsid w:val="00CB7684"/>
    <w:rsid w:val="00CC7C8F"/>
    <w:rsid w:val="00CD1FC4"/>
    <w:rsid w:val="00CD2AF0"/>
    <w:rsid w:val="00CD58EC"/>
    <w:rsid w:val="00CD5DB9"/>
    <w:rsid w:val="00CE4689"/>
    <w:rsid w:val="00CE5342"/>
    <w:rsid w:val="00CF0EF4"/>
    <w:rsid w:val="00CF2D65"/>
    <w:rsid w:val="00D01996"/>
    <w:rsid w:val="00D034A0"/>
    <w:rsid w:val="00D10D3E"/>
    <w:rsid w:val="00D12D42"/>
    <w:rsid w:val="00D20741"/>
    <w:rsid w:val="00D21061"/>
    <w:rsid w:val="00D31723"/>
    <w:rsid w:val="00D322B7"/>
    <w:rsid w:val="00D349D0"/>
    <w:rsid w:val="00D4108E"/>
    <w:rsid w:val="00D43AAA"/>
    <w:rsid w:val="00D6163D"/>
    <w:rsid w:val="00D7153B"/>
    <w:rsid w:val="00D72050"/>
    <w:rsid w:val="00D734A0"/>
    <w:rsid w:val="00D7370D"/>
    <w:rsid w:val="00D831A3"/>
    <w:rsid w:val="00D831D3"/>
    <w:rsid w:val="00D84589"/>
    <w:rsid w:val="00D92C88"/>
    <w:rsid w:val="00D97BE3"/>
    <w:rsid w:val="00DA3711"/>
    <w:rsid w:val="00DA6CB4"/>
    <w:rsid w:val="00DC2568"/>
    <w:rsid w:val="00DD3CD2"/>
    <w:rsid w:val="00DD46F3"/>
    <w:rsid w:val="00DD54DF"/>
    <w:rsid w:val="00DE51A5"/>
    <w:rsid w:val="00DE56F2"/>
    <w:rsid w:val="00DE5AFC"/>
    <w:rsid w:val="00DF116D"/>
    <w:rsid w:val="00DF14F5"/>
    <w:rsid w:val="00DF4DDD"/>
    <w:rsid w:val="00E16FF7"/>
    <w:rsid w:val="00E1732F"/>
    <w:rsid w:val="00E2263C"/>
    <w:rsid w:val="00E26D68"/>
    <w:rsid w:val="00E32EE0"/>
    <w:rsid w:val="00E44045"/>
    <w:rsid w:val="00E44B69"/>
    <w:rsid w:val="00E565D5"/>
    <w:rsid w:val="00E618C4"/>
    <w:rsid w:val="00E711EE"/>
    <w:rsid w:val="00E7218A"/>
    <w:rsid w:val="00E84C3A"/>
    <w:rsid w:val="00E87380"/>
    <w:rsid w:val="00E878EE"/>
    <w:rsid w:val="00E8798B"/>
    <w:rsid w:val="00E923CB"/>
    <w:rsid w:val="00E97F57"/>
    <w:rsid w:val="00EA0E26"/>
    <w:rsid w:val="00EA216C"/>
    <w:rsid w:val="00EA3334"/>
    <w:rsid w:val="00EA6EC7"/>
    <w:rsid w:val="00EB104F"/>
    <w:rsid w:val="00EB46E5"/>
    <w:rsid w:val="00EC6081"/>
    <w:rsid w:val="00ED0703"/>
    <w:rsid w:val="00ED14BD"/>
    <w:rsid w:val="00ED1D5D"/>
    <w:rsid w:val="00EF092C"/>
    <w:rsid w:val="00F016C7"/>
    <w:rsid w:val="00F10B54"/>
    <w:rsid w:val="00F12DEC"/>
    <w:rsid w:val="00F1715C"/>
    <w:rsid w:val="00F24034"/>
    <w:rsid w:val="00F27B7C"/>
    <w:rsid w:val="00F27EF8"/>
    <w:rsid w:val="00F310F8"/>
    <w:rsid w:val="00F35939"/>
    <w:rsid w:val="00F454FE"/>
    <w:rsid w:val="00F45607"/>
    <w:rsid w:val="00F4722B"/>
    <w:rsid w:val="00F54432"/>
    <w:rsid w:val="00F566A1"/>
    <w:rsid w:val="00F65389"/>
    <w:rsid w:val="00F659EB"/>
    <w:rsid w:val="00F666BD"/>
    <w:rsid w:val="00F80302"/>
    <w:rsid w:val="00F86BA6"/>
    <w:rsid w:val="00F8788B"/>
    <w:rsid w:val="00F91A15"/>
    <w:rsid w:val="00F91E25"/>
    <w:rsid w:val="00FA29DC"/>
    <w:rsid w:val="00FB3D98"/>
    <w:rsid w:val="00FB5DE8"/>
    <w:rsid w:val="00FB6342"/>
    <w:rsid w:val="00FC5E5E"/>
    <w:rsid w:val="00FC6389"/>
    <w:rsid w:val="00FC7C74"/>
    <w:rsid w:val="00FE2F6E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E445EF"/>
  <w14:defaultImageDpi w14:val="32767"/>
  <w15:docId w15:val="{3F3A3753-9287-4F2F-AE80-E73B4FAEE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Nevyeenzmnka">
    <w:name w:val="Unresolved Mention"/>
    <w:basedOn w:val="Standardnpsmoodstavce"/>
    <w:uiPriority w:val="99"/>
    <w:semiHidden/>
    <w:unhideWhenUsed/>
    <w:rsid w:val="00884E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4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wnloads\D&#237;l%204%20KSP_R(R-F)_VZOR_220627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D464D0CDE864AAFB9F2B3969F7DC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91A9B8-67A1-48E7-B1F4-E40513FC5222}"/>
      </w:docPartPr>
      <w:docPartBody>
        <w:p w:rsidR="003B01A2" w:rsidRDefault="008F0775">
          <w:pPr>
            <w:pStyle w:val="6D464D0CDE864AAFB9F2B3969F7DC7B4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775"/>
    <w:rsid w:val="001F3334"/>
    <w:rsid w:val="001F6F3C"/>
    <w:rsid w:val="002C4BC5"/>
    <w:rsid w:val="003B01A2"/>
    <w:rsid w:val="004F7FC3"/>
    <w:rsid w:val="006176A2"/>
    <w:rsid w:val="006221A2"/>
    <w:rsid w:val="006641DB"/>
    <w:rsid w:val="006C243A"/>
    <w:rsid w:val="007059F0"/>
    <w:rsid w:val="0078087A"/>
    <w:rsid w:val="00846230"/>
    <w:rsid w:val="00857F55"/>
    <w:rsid w:val="008F0775"/>
    <w:rsid w:val="00921ADF"/>
    <w:rsid w:val="00A50E3A"/>
    <w:rsid w:val="00A50F4A"/>
    <w:rsid w:val="00A679E8"/>
    <w:rsid w:val="00AB0F9A"/>
    <w:rsid w:val="00B80990"/>
    <w:rsid w:val="00BC3BBB"/>
    <w:rsid w:val="00D43789"/>
    <w:rsid w:val="00D85C97"/>
    <w:rsid w:val="00D91BE3"/>
    <w:rsid w:val="00E11787"/>
    <w:rsid w:val="00E8590D"/>
    <w:rsid w:val="00ED6F8E"/>
    <w:rsid w:val="00F912C4"/>
    <w:rsid w:val="00FD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D464D0CDE864AAFB9F2B3969F7DC7B4">
    <w:name w:val="6D464D0CDE864AAFB9F2B3969F7DC7B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654EFA-5F6C-4FAC-B58D-6032C136A1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849E594-E4BA-4617-BA9B-64497E761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Díl 4 KSP_R(R-F)_VZOR_220627</Template>
  <TotalTime>19</TotalTime>
  <Pages>5</Pages>
  <Words>1650</Words>
  <Characters>9735</Characters>
  <Application>Microsoft Office Word</Application>
  <DocSecurity>0</DocSecurity>
  <Lines>81</Lines>
  <Paragraphs>22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KSP_210627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KSP_210627</dc:title>
  <dc:subject/>
  <dc:creator>Hařovská Emília, Ing.</dc:creator>
  <cp:keywords/>
  <dc:description/>
  <cp:lastModifiedBy>Znamenaný Zdeněk, Ing.</cp:lastModifiedBy>
  <cp:revision>8</cp:revision>
  <cp:lastPrinted>2024-02-15T08:46:00Z</cp:lastPrinted>
  <dcterms:created xsi:type="dcterms:W3CDTF">2024-02-15T08:33:00Z</dcterms:created>
  <dcterms:modified xsi:type="dcterms:W3CDTF">2024-11-26T08:58:00Z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